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5164A0" w:rsidRDefault="00CC7A82" w:rsidP="00CC7A82">
      <w:pPr>
        <w:jc w:val="center"/>
        <w:rPr>
          <w:rFonts w:eastAsia="Trebuchet MS" w:cstheme="minorHAnsi"/>
          <w:b/>
          <w:sz w:val="28"/>
        </w:rPr>
      </w:pPr>
      <w:r w:rsidRPr="00CC7A82">
        <w:rPr>
          <w:rFonts w:eastAsia="Trebuchet MS" w:cstheme="minorHAnsi"/>
          <w:b/>
          <w:sz w:val="28"/>
        </w:rPr>
        <w:t xml:space="preserve">valant </w:t>
      </w:r>
      <w:r w:rsidRPr="005164A0">
        <w:rPr>
          <w:rFonts w:eastAsia="Trebuchet MS" w:cstheme="minorHAnsi"/>
          <w:b/>
          <w:sz w:val="28"/>
        </w:rPr>
        <w:t>Cahier des Clauses Administratives Particulières</w:t>
      </w:r>
    </w:p>
    <w:p w14:paraId="2284FC8A" w14:textId="3C347DB7" w:rsidR="00CC7A82" w:rsidRPr="005164A0" w:rsidRDefault="00CC7A82" w:rsidP="00A26B14">
      <w:pPr>
        <w:pBdr>
          <w:bottom w:val="single" w:sz="12" w:space="1" w:color="auto"/>
        </w:pBdr>
        <w:jc w:val="center"/>
        <w:rPr>
          <w:rFonts w:eastAsia="Trebuchet MS" w:cstheme="minorHAnsi"/>
          <w:b/>
          <w:sz w:val="28"/>
        </w:rPr>
      </w:pPr>
      <w:r w:rsidRPr="005164A0">
        <w:rPr>
          <w:rFonts w:eastAsia="Trebuchet MS" w:cstheme="minorHAnsi"/>
          <w:b/>
          <w:sz w:val="28"/>
        </w:rPr>
        <w:t xml:space="preserve">(AE </w:t>
      </w:r>
      <w:r w:rsidR="00131FF8" w:rsidRPr="005164A0">
        <w:rPr>
          <w:rFonts w:eastAsia="Trebuchet MS" w:cstheme="minorHAnsi"/>
          <w:b/>
          <w:sz w:val="28"/>
        </w:rPr>
        <w:t>-</w:t>
      </w:r>
      <w:r w:rsidRPr="005164A0">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AB07947" w14:textId="77924914" w:rsidR="004463B7" w:rsidRDefault="004463B7" w:rsidP="004463B7">
            <w:pPr>
              <w:pStyle w:val="Default"/>
              <w:jc w:val="center"/>
              <w:rPr>
                <w:rFonts w:asciiTheme="minorHAnsi" w:hAnsiTheme="minorHAnsi" w:cstheme="minorHAnsi"/>
                <w:b/>
                <w:color w:val="auto"/>
                <w:sz w:val="28"/>
              </w:rPr>
            </w:pPr>
            <w:bookmarkStart w:id="0" w:name="_Hlk198652369"/>
            <w:r w:rsidRPr="00914DFE">
              <w:rPr>
                <w:rFonts w:asciiTheme="minorHAnsi" w:hAnsiTheme="minorHAnsi" w:cstheme="minorHAnsi"/>
                <w:b/>
                <w:color w:val="auto"/>
                <w:sz w:val="28"/>
              </w:rPr>
              <w:t>PRESTATIONS DE TRAITEURS POUR LES DIRECTIONS ET ETABLISSEMENTS DE LA CCI PARIS ILE-DE-</w:t>
            </w:r>
            <w:r>
              <w:rPr>
                <w:rFonts w:asciiTheme="minorHAnsi" w:hAnsiTheme="minorHAnsi" w:cstheme="minorHAnsi"/>
                <w:b/>
                <w:color w:val="auto"/>
                <w:sz w:val="28"/>
              </w:rPr>
              <w:t>F</w:t>
            </w:r>
            <w:r w:rsidR="007E2D3F">
              <w:rPr>
                <w:rFonts w:asciiTheme="minorHAnsi" w:hAnsiTheme="minorHAnsi" w:cstheme="minorHAnsi"/>
                <w:b/>
                <w:color w:val="auto"/>
                <w:sz w:val="28"/>
              </w:rPr>
              <w:t>RANCE</w:t>
            </w:r>
          </w:p>
          <w:p w14:paraId="453566C1" w14:textId="77777777" w:rsidR="004463B7" w:rsidRPr="00914DFE" w:rsidRDefault="004463B7" w:rsidP="004463B7">
            <w:pPr>
              <w:pStyle w:val="Default"/>
              <w:jc w:val="center"/>
              <w:rPr>
                <w:rFonts w:asciiTheme="minorHAnsi" w:hAnsiTheme="minorHAnsi" w:cstheme="minorHAnsi"/>
                <w:b/>
                <w:color w:val="auto"/>
                <w:sz w:val="28"/>
              </w:rPr>
            </w:pPr>
          </w:p>
          <w:bookmarkEnd w:id="0"/>
          <w:p w14:paraId="6A1ECC13" w14:textId="7A87AA8A" w:rsidR="004463B7" w:rsidRPr="002315BA" w:rsidRDefault="00040585" w:rsidP="00172A6F">
            <w:pPr>
              <w:jc w:val="center"/>
              <w:rPr>
                <w:rFonts w:eastAsia="Trebuchet MS" w:cstheme="minorHAnsi"/>
                <w:b/>
                <w:sz w:val="28"/>
              </w:rPr>
            </w:pPr>
            <w:r w:rsidRPr="002315BA">
              <w:rPr>
                <w:rFonts w:eastAsia="Trebuchet MS" w:cstheme="minorHAnsi"/>
                <w:b/>
                <w:sz w:val="28"/>
              </w:rPr>
              <w:t xml:space="preserve">Lot n° </w:t>
            </w:r>
            <w:r w:rsidR="00405648" w:rsidRPr="002315BA">
              <w:rPr>
                <w:rFonts w:eastAsia="Trebuchet MS" w:cstheme="minorHAnsi"/>
                <w:b/>
                <w:sz w:val="28"/>
              </w:rPr>
              <w:t>2</w:t>
            </w:r>
            <w:r w:rsidRPr="002315BA">
              <w:rPr>
                <w:rFonts w:eastAsia="Trebuchet MS" w:cstheme="minorHAnsi"/>
                <w:b/>
                <w:sz w:val="28"/>
              </w:rPr>
              <w:t> :</w:t>
            </w:r>
          </w:p>
          <w:p w14:paraId="0F58D0F1" w14:textId="5D545BC8" w:rsidR="00714A7E" w:rsidRPr="00405648" w:rsidRDefault="00405648" w:rsidP="00172A6F">
            <w:pPr>
              <w:jc w:val="center"/>
              <w:rPr>
                <w:rFonts w:eastAsia="Trebuchet MS" w:cstheme="minorHAnsi"/>
                <w:b/>
                <w:sz w:val="28"/>
              </w:rPr>
            </w:pPr>
            <w:r w:rsidRPr="00405648">
              <w:rPr>
                <w:rFonts w:eastAsia="Trebuchet MS" w:cstheme="minorHAnsi"/>
                <w:b/>
                <w:sz w:val="28"/>
              </w:rPr>
              <w:t>Prestations de traiteurs pour les départements des Yvelines (78 - hors HEC), Haut-de-Seine (92)</w:t>
            </w:r>
          </w:p>
          <w:p w14:paraId="49870D06" w14:textId="10F0E3D3" w:rsidR="00405648" w:rsidRPr="00FE4B34" w:rsidRDefault="00405648" w:rsidP="00172A6F">
            <w:pPr>
              <w:jc w:val="center"/>
              <w:rPr>
                <w:rFonts w:eastAsia="Trebuchet MS" w:cstheme="minorHAnsi"/>
                <w:b/>
                <w:color w:val="000000"/>
                <w:sz w:val="28"/>
              </w:rPr>
            </w:pP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127F6B8C" w14:textId="7E0D71C0" w:rsidR="005D0B8F" w:rsidRPr="005D0B8F" w:rsidRDefault="31C59D31" w:rsidP="005D0B8F">
      <w:pPr>
        <w:pBdr>
          <w:top w:val="single" w:sz="4" w:space="1" w:color="auto"/>
          <w:left w:val="single" w:sz="4" w:space="4" w:color="auto"/>
          <w:bottom w:val="single" w:sz="4" w:space="1" w:color="auto"/>
          <w:right w:val="single" w:sz="4" w:space="4" w:color="auto"/>
        </w:pBdr>
        <w:spacing w:before="120"/>
        <w:jc w:val="center"/>
        <w:rPr>
          <w:b/>
          <w:bCs/>
          <w:color w:val="0000FF"/>
        </w:rPr>
      </w:pPr>
      <w:r w:rsidRPr="00405648">
        <w:rPr>
          <w:b/>
          <w:bCs/>
          <w:color w:val="0000FF"/>
        </w:rPr>
        <w:t xml:space="preserve">Marché n° </w:t>
      </w:r>
      <w:r w:rsidR="00936A91" w:rsidRPr="00405648">
        <w:rPr>
          <w:b/>
          <w:bCs/>
          <w:color w:val="0000FF"/>
        </w:rPr>
        <w:t>………</w:t>
      </w:r>
      <w:r w:rsidR="7203CEA5" w:rsidRPr="00405648">
        <w:rPr>
          <w:b/>
          <w:bCs/>
          <w:color w:val="0000FF"/>
        </w:rPr>
        <w:t xml:space="preserve"> </w:t>
      </w:r>
    </w:p>
    <w:p w14:paraId="4EFD3F51" w14:textId="74CDB400" w:rsidR="000A4B93" w:rsidRPr="00F820E7" w:rsidRDefault="658A8AFB" w:rsidP="005D0B8F">
      <w:pPr>
        <w:spacing w:before="120"/>
      </w:pPr>
      <w:r w:rsidRPr="00F820E7">
        <w:rPr>
          <w:rFonts w:eastAsia="Trebuchet MS"/>
          <w:b/>
          <w:bCs/>
          <w:sz w:val="28"/>
          <w:szCs w:val="28"/>
        </w:rPr>
        <w:t>issu de la procédure</w:t>
      </w:r>
      <w:r w:rsidR="6766B08B" w:rsidRPr="00F820E7">
        <w:rPr>
          <w:rFonts w:eastAsia="Trebuchet MS"/>
          <w:b/>
          <w:bCs/>
          <w:sz w:val="28"/>
          <w:szCs w:val="28"/>
        </w:rPr>
        <w:t xml:space="preserve"> suivante</w:t>
      </w:r>
    </w:p>
    <w:p w14:paraId="488AB3CA" w14:textId="097CD375" w:rsidR="00714A7E" w:rsidRDefault="00084B4D" w:rsidP="008D169B">
      <w:pPr>
        <w:pStyle w:val="Paragraphedeliste"/>
        <w:numPr>
          <w:ilvl w:val="0"/>
          <w:numId w:val="21"/>
        </w:numPr>
        <w:spacing w:before="120" w:after="0" w:line="240" w:lineRule="auto"/>
        <w:contextualSpacing w:val="0"/>
        <w:rPr>
          <w:rFonts w:eastAsia="Arial Narrow" w:cstheme="minorHAnsi"/>
        </w:rPr>
      </w:pPr>
      <w:r w:rsidRPr="00F820E7">
        <w:rPr>
          <w:rFonts w:eastAsia="Arial Narrow" w:cstheme="minorHAnsi"/>
        </w:rPr>
        <w:t>Procédure adaptée, en application des articles L2123-1, R. 2123-1</w:t>
      </w:r>
      <w:r w:rsidRPr="00F820E7">
        <w:rPr>
          <w:rFonts w:cstheme="minorHAnsi"/>
          <w:shd w:val="clear" w:color="auto" w:fill="F4F4F4"/>
        </w:rPr>
        <w:t xml:space="preserve"> </w:t>
      </w:r>
      <w:r w:rsidRPr="00F820E7">
        <w:rPr>
          <w:rFonts w:eastAsia="Arial Narrow" w:cstheme="minorHAnsi"/>
        </w:rPr>
        <w:t>3° et R. 2123-8</w:t>
      </w:r>
      <w:r w:rsidRPr="00F820E7">
        <w:t> </w:t>
      </w:r>
      <w:r w:rsidRPr="00F820E7">
        <w:rPr>
          <w:rFonts w:eastAsia="Arial Narrow" w:cstheme="minorHAnsi"/>
        </w:rPr>
        <w:t xml:space="preserve"> du Code de la commande publique</w:t>
      </w:r>
      <w:r w:rsidR="00F820E7" w:rsidRPr="00F820E7">
        <w:rPr>
          <w:rFonts w:eastAsia="Arial Narrow" w:cstheme="minorHAnsi"/>
        </w:rPr>
        <w:t>.</w:t>
      </w:r>
    </w:p>
    <w:p w14:paraId="38E073FA" w14:textId="77777777" w:rsidR="00594624" w:rsidRDefault="00594624" w:rsidP="00594624">
      <w:pPr>
        <w:pStyle w:val="Paragraphedeliste"/>
        <w:spacing w:before="120" w:after="0" w:line="240" w:lineRule="auto"/>
        <w:contextualSpacing w:val="0"/>
        <w:rPr>
          <w:rFonts w:eastAsia="Arial Narrow" w:cstheme="minorHAnsi"/>
        </w:rPr>
      </w:pPr>
    </w:p>
    <w:p w14:paraId="1B3B44ED" w14:textId="77777777" w:rsidR="00594624" w:rsidRPr="00F820E7" w:rsidRDefault="00594624" w:rsidP="00594624">
      <w:pPr>
        <w:pStyle w:val="Paragraphedeliste"/>
        <w:spacing w:before="120" w:after="0" w:line="240" w:lineRule="auto"/>
        <w:contextualSpacing w:val="0"/>
        <w:rPr>
          <w:rFonts w:eastAsia="Arial Narrow" w:cstheme="minorHAnsi"/>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594624">
        <w:rPr>
          <w:rFonts w:eastAsia="Trebuchet MS"/>
          <w:b/>
          <w:bCs/>
          <w:sz w:val="28"/>
          <w:szCs w:val="28"/>
        </w:rPr>
        <w:t>Information à remplir par le candidat</w:t>
      </w:r>
    </w:p>
    <w:p w14:paraId="5DF6A9A3" w14:textId="41BBA085" w:rsidR="005A3CFB" w:rsidRDefault="00386382" w:rsidP="00386382">
      <w:pPr>
        <w:pStyle w:val="Paragraphedeliste"/>
        <w:tabs>
          <w:tab w:val="left" w:pos="6284"/>
        </w:tabs>
        <w:spacing w:before="120"/>
        <w:ind w:left="0"/>
        <w:contextualSpacing w:val="0"/>
        <w:rPr>
          <w:rFonts w:eastAsia="Arial Narrow" w:cstheme="minorHAnsi"/>
        </w:rPr>
      </w:pPr>
      <w:r>
        <w:rPr>
          <w:rFonts w:eastAsia="Arial Narrow" w:cstheme="minorHAnsi"/>
        </w:rPr>
        <w:tab/>
      </w:r>
    </w:p>
    <w:p w14:paraId="47AA0937" w14:textId="02DC3BBD"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3F319D">
        <w:rPr>
          <w:rFonts w:eastAsia="Arial Narrow" w:cstheme="minorHAnsi"/>
          <w:noProof/>
          <w:highlight w:val="yellow"/>
        </w:rPr>
        <w:t>34</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2CC3F153" w14:textId="4BD002BA" w:rsidR="001612A2" w:rsidRDefault="001612A2">
      <w:pPr>
        <w:spacing w:after="200" w:line="276" w:lineRule="auto"/>
        <w:rPr>
          <w:rFonts w:cstheme="minorHAnsi"/>
        </w:rPr>
      </w:pPr>
    </w:p>
    <w:p w14:paraId="19AADA82" w14:textId="77777777" w:rsidR="00594624" w:rsidRDefault="00594624">
      <w:pPr>
        <w:spacing w:after="200" w:line="276" w:lineRule="auto"/>
        <w:rPr>
          <w:rFonts w:cstheme="minorHAnsi"/>
          <w:b/>
          <w:caps/>
        </w:rPr>
      </w:pP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12C3CE9B" w14:textId="1DD539D1" w:rsidR="00CF6504"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920398" w:history="1">
        <w:r w:rsidR="00CF6504" w:rsidRPr="00CB5235">
          <w:rPr>
            <w:rStyle w:val="Lienhypertexte"/>
            <w:rFonts w:cstheme="minorHAnsi"/>
            <w:noProof/>
          </w:rPr>
          <w:t>PREAMBULE</w:t>
        </w:r>
        <w:r w:rsidR="00CF6504">
          <w:rPr>
            <w:noProof/>
            <w:webHidden/>
          </w:rPr>
          <w:tab/>
        </w:r>
        <w:r w:rsidR="00CF6504">
          <w:rPr>
            <w:noProof/>
            <w:webHidden/>
          </w:rPr>
          <w:fldChar w:fldCharType="begin"/>
        </w:r>
        <w:r w:rsidR="00CF6504">
          <w:rPr>
            <w:noProof/>
            <w:webHidden/>
          </w:rPr>
          <w:instrText xml:space="preserve"> PAGEREF _Toc201920398 \h </w:instrText>
        </w:r>
        <w:r w:rsidR="00CF6504">
          <w:rPr>
            <w:noProof/>
            <w:webHidden/>
          </w:rPr>
        </w:r>
        <w:r w:rsidR="00CF6504">
          <w:rPr>
            <w:noProof/>
            <w:webHidden/>
          </w:rPr>
          <w:fldChar w:fldCharType="separate"/>
        </w:r>
        <w:r w:rsidR="00CF6504">
          <w:rPr>
            <w:noProof/>
            <w:webHidden/>
          </w:rPr>
          <w:t>3</w:t>
        </w:r>
        <w:r w:rsidR="00CF6504">
          <w:rPr>
            <w:noProof/>
            <w:webHidden/>
          </w:rPr>
          <w:fldChar w:fldCharType="end"/>
        </w:r>
      </w:hyperlink>
    </w:p>
    <w:p w14:paraId="7CD9CB20" w14:textId="5E5D638D" w:rsidR="00CF6504" w:rsidRDefault="00CF6504">
      <w:pPr>
        <w:pStyle w:val="TM1"/>
        <w:rPr>
          <w:rFonts w:eastAsiaTheme="minorEastAsia"/>
          <w:b w:val="0"/>
          <w:caps w:val="0"/>
          <w:noProof/>
          <w:u w:val="none"/>
          <w:lang w:eastAsia="fr-FR"/>
        </w:rPr>
      </w:pPr>
      <w:hyperlink w:anchor="_Toc201920399" w:history="1">
        <w:r w:rsidRPr="00CB5235">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_Toc201920399 \h </w:instrText>
        </w:r>
        <w:r>
          <w:rPr>
            <w:noProof/>
            <w:webHidden/>
          </w:rPr>
        </w:r>
        <w:r>
          <w:rPr>
            <w:noProof/>
            <w:webHidden/>
          </w:rPr>
          <w:fldChar w:fldCharType="separate"/>
        </w:r>
        <w:r>
          <w:rPr>
            <w:noProof/>
            <w:webHidden/>
          </w:rPr>
          <w:t>5</w:t>
        </w:r>
        <w:r>
          <w:rPr>
            <w:noProof/>
            <w:webHidden/>
          </w:rPr>
          <w:fldChar w:fldCharType="end"/>
        </w:r>
      </w:hyperlink>
    </w:p>
    <w:p w14:paraId="4A527B04" w14:textId="73E0F260" w:rsidR="00CF6504" w:rsidRDefault="00CF6504">
      <w:pPr>
        <w:pStyle w:val="TM1"/>
        <w:rPr>
          <w:rFonts w:eastAsiaTheme="minorEastAsia"/>
          <w:b w:val="0"/>
          <w:caps w:val="0"/>
          <w:noProof/>
          <w:u w:val="none"/>
          <w:lang w:eastAsia="fr-FR"/>
        </w:rPr>
      </w:pPr>
      <w:hyperlink w:anchor="_Toc201920400" w:history="1">
        <w:r w:rsidRPr="00CB5235">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_Toc201920400 \h </w:instrText>
        </w:r>
        <w:r>
          <w:rPr>
            <w:noProof/>
            <w:webHidden/>
          </w:rPr>
        </w:r>
        <w:r>
          <w:rPr>
            <w:noProof/>
            <w:webHidden/>
          </w:rPr>
          <w:fldChar w:fldCharType="separate"/>
        </w:r>
        <w:r>
          <w:rPr>
            <w:noProof/>
            <w:webHidden/>
          </w:rPr>
          <w:t>8</w:t>
        </w:r>
        <w:r>
          <w:rPr>
            <w:noProof/>
            <w:webHidden/>
          </w:rPr>
          <w:fldChar w:fldCharType="end"/>
        </w:r>
      </w:hyperlink>
    </w:p>
    <w:p w14:paraId="594633F9" w14:textId="49F09339" w:rsidR="00CF6504" w:rsidRDefault="00CF6504">
      <w:pPr>
        <w:pStyle w:val="TM1"/>
        <w:rPr>
          <w:rFonts w:eastAsiaTheme="minorEastAsia"/>
          <w:b w:val="0"/>
          <w:caps w:val="0"/>
          <w:noProof/>
          <w:u w:val="none"/>
          <w:lang w:eastAsia="fr-FR"/>
        </w:rPr>
      </w:pPr>
      <w:hyperlink w:anchor="_Toc201920401" w:history="1">
        <w:r w:rsidRPr="00CB5235">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_Toc201920401 \h </w:instrText>
        </w:r>
        <w:r>
          <w:rPr>
            <w:noProof/>
            <w:webHidden/>
          </w:rPr>
        </w:r>
        <w:r>
          <w:rPr>
            <w:noProof/>
            <w:webHidden/>
          </w:rPr>
          <w:fldChar w:fldCharType="separate"/>
        </w:r>
        <w:r>
          <w:rPr>
            <w:noProof/>
            <w:webHidden/>
          </w:rPr>
          <w:t>9</w:t>
        </w:r>
        <w:r>
          <w:rPr>
            <w:noProof/>
            <w:webHidden/>
          </w:rPr>
          <w:fldChar w:fldCharType="end"/>
        </w:r>
      </w:hyperlink>
    </w:p>
    <w:p w14:paraId="7544CA65" w14:textId="42CC88F3" w:rsidR="00CF6504" w:rsidRDefault="00CF6504">
      <w:pPr>
        <w:pStyle w:val="TM1"/>
        <w:rPr>
          <w:rFonts w:eastAsiaTheme="minorEastAsia"/>
          <w:b w:val="0"/>
          <w:caps w:val="0"/>
          <w:noProof/>
          <w:u w:val="none"/>
          <w:lang w:eastAsia="fr-FR"/>
        </w:rPr>
      </w:pPr>
      <w:hyperlink w:anchor="_Toc201920402" w:history="1">
        <w:r w:rsidRPr="00CB5235">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_Toc201920402 \h </w:instrText>
        </w:r>
        <w:r>
          <w:rPr>
            <w:noProof/>
            <w:webHidden/>
          </w:rPr>
        </w:r>
        <w:r>
          <w:rPr>
            <w:noProof/>
            <w:webHidden/>
          </w:rPr>
          <w:fldChar w:fldCharType="separate"/>
        </w:r>
        <w:r>
          <w:rPr>
            <w:noProof/>
            <w:webHidden/>
          </w:rPr>
          <w:t>9</w:t>
        </w:r>
        <w:r>
          <w:rPr>
            <w:noProof/>
            <w:webHidden/>
          </w:rPr>
          <w:fldChar w:fldCharType="end"/>
        </w:r>
      </w:hyperlink>
    </w:p>
    <w:p w14:paraId="6B1576F4" w14:textId="2D9EF70D" w:rsidR="00CF6504" w:rsidRDefault="00CF6504">
      <w:pPr>
        <w:pStyle w:val="TM1"/>
        <w:rPr>
          <w:rFonts w:eastAsiaTheme="minorEastAsia"/>
          <w:b w:val="0"/>
          <w:caps w:val="0"/>
          <w:noProof/>
          <w:u w:val="none"/>
          <w:lang w:eastAsia="fr-FR"/>
        </w:rPr>
      </w:pPr>
      <w:hyperlink w:anchor="_Toc201920403" w:history="1">
        <w:r w:rsidRPr="00CB5235">
          <w:rPr>
            <w:rStyle w:val="Lienhypertexte"/>
            <w:rFonts w:cstheme="minorHAnsi"/>
            <w:noProof/>
          </w:rPr>
          <w:t>ARTICLE 5 - PRIX</w:t>
        </w:r>
        <w:r>
          <w:rPr>
            <w:noProof/>
            <w:webHidden/>
          </w:rPr>
          <w:tab/>
        </w:r>
        <w:r>
          <w:rPr>
            <w:noProof/>
            <w:webHidden/>
          </w:rPr>
          <w:fldChar w:fldCharType="begin"/>
        </w:r>
        <w:r>
          <w:rPr>
            <w:noProof/>
            <w:webHidden/>
          </w:rPr>
          <w:instrText xml:space="preserve"> PAGEREF _Toc201920403 \h </w:instrText>
        </w:r>
        <w:r>
          <w:rPr>
            <w:noProof/>
            <w:webHidden/>
          </w:rPr>
        </w:r>
        <w:r>
          <w:rPr>
            <w:noProof/>
            <w:webHidden/>
          </w:rPr>
          <w:fldChar w:fldCharType="separate"/>
        </w:r>
        <w:r>
          <w:rPr>
            <w:noProof/>
            <w:webHidden/>
          </w:rPr>
          <w:t>10</w:t>
        </w:r>
        <w:r>
          <w:rPr>
            <w:noProof/>
            <w:webHidden/>
          </w:rPr>
          <w:fldChar w:fldCharType="end"/>
        </w:r>
      </w:hyperlink>
    </w:p>
    <w:p w14:paraId="31816EFE" w14:textId="02239B01" w:rsidR="00CF6504" w:rsidRDefault="00CF6504">
      <w:pPr>
        <w:pStyle w:val="TM1"/>
        <w:rPr>
          <w:rFonts w:eastAsiaTheme="minorEastAsia"/>
          <w:b w:val="0"/>
          <w:caps w:val="0"/>
          <w:noProof/>
          <w:u w:val="none"/>
          <w:lang w:eastAsia="fr-FR"/>
        </w:rPr>
      </w:pPr>
      <w:hyperlink w:anchor="_Toc201920404" w:history="1">
        <w:r w:rsidRPr="00CB5235">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_Toc201920404 \h </w:instrText>
        </w:r>
        <w:r>
          <w:rPr>
            <w:noProof/>
            <w:webHidden/>
          </w:rPr>
        </w:r>
        <w:r>
          <w:rPr>
            <w:noProof/>
            <w:webHidden/>
          </w:rPr>
          <w:fldChar w:fldCharType="separate"/>
        </w:r>
        <w:r>
          <w:rPr>
            <w:noProof/>
            <w:webHidden/>
          </w:rPr>
          <w:t>12</w:t>
        </w:r>
        <w:r>
          <w:rPr>
            <w:noProof/>
            <w:webHidden/>
          </w:rPr>
          <w:fldChar w:fldCharType="end"/>
        </w:r>
      </w:hyperlink>
    </w:p>
    <w:p w14:paraId="4D8BE5F5" w14:textId="5963F906" w:rsidR="00CF6504" w:rsidRDefault="00CF6504">
      <w:pPr>
        <w:pStyle w:val="TM1"/>
        <w:rPr>
          <w:rFonts w:eastAsiaTheme="minorEastAsia"/>
          <w:b w:val="0"/>
          <w:caps w:val="0"/>
          <w:noProof/>
          <w:u w:val="none"/>
          <w:lang w:eastAsia="fr-FR"/>
        </w:rPr>
      </w:pPr>
      <w:hyperlink w:anchor="_Toc201920405" w:history="1">
        <w:r w:rsidRPr="00CB5235">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_Toc201920405 \h </w:instrText>
        </w:r>
        <w:r>
          <w:rPr>
            <w:noProof/>
            <w:webHidden/>
          </w:rPr>
        </w:r>
        <w:r>
          <w:rPr>
            <w:noProof/>
            <w:webHidden/>
          </w:rPr>
          <w:fldChar w:fldCharType="separate"/>
        </w:r>
        <w:r>
          <w:rPr>
            <w:noProof/>
            <w:webHidden/>
          </w:rPr>
          <w:t>14</w:t>
        </w:r>
        <w:r>
          <w:rPr>
            <w:noProof/>
            <w:webHidden/>
          </w:rPr>
          <w:fldChar w:fldCharType="end"/>
        </w:r>
      </w:hyperlink>
    </w:p>
    <w:p w14:paraId="0B01C020" w14:textId="7A1CC7A4" w:rsidR="00CF6504" w:rsidRDefault="00CF6504">
      <w:pPr>
        <w:pStyle w:val="TM1"/>
        <w:rPr>
          <w:rFonts w:eastAsiaTheme="minorEastAsia"/>
          <w:b w:val="0"/>
          <w:caps w:val="0"/>
          <w:noProof/>
          <w:u w:val="none"/>
          <w:lang w:eastAsia="fr-FR"/>
        </w:rPr>
      </w:pPr>
      <w:hyperlink w:anchor="_Toc201920406" w:history="1">
        <w:r w:rsidRPr="00CB5235">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_Toc201920406 \h </w:instrText>
        </w:r>
        <w:r>
          <w:rPr>
            <w:noProof/>
            <w:webHidden/>
          </w:rPr>
        </w:r>
        <w:r>
          <w:rPr>
            <w:noProof/>
            <w:webHidden/>
          </w:rPr>
          <w:fldChar w:fldCharType="separate"/>
        </w:r>
        <w:r>
          <w:rPr>
            <w:noProof/>
            <w:webHidden/>
          </w:rPr>
          <w:t>16</w:t>
        </w:r>
        <w:r>
          <w:rPr>
            <w:noProof/>
            <w:webHidden/>
          </w:rPr>
          <w:fldChar w:fldCharType="end"/>
        </w:r>
      </w:hyperlink>
    </w:p>
    <w:p w14:paraId="5D34301D" w14:textId="3B1EADAF" w:rsidR="00CF6504" w:rsidRDefault="00CF6504">
      <w:pPr>
        <w:pStyle w:val="TM1"/>
        <w:rPr>
          <w:rFonts w:eastAsiaTheme="minorEastAsia"/>
          <w:b w:val="0"/>
          <w:caps w:val="0"/>
          <w:noProof/>
          <w:u w:val="none"/>
          <w:lang w:eastAsia="fr-FR"/>
        </w:rPr>
      </w:pPr>
      <w:hyperlink w:anchor="_Toc201920407" w:history="1">
        <w:r w:rsidRPr="00CB5235">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_Toc201920407 \h </w:instrText>
        </w:r>
        <w:r>
          <w:rPr>
            <w:noProof/>
            <w:webHidden/>
          </w:rPr>
        </w:r>
        <w:r>
          <w:rPr>
            <w:noProof/>
            <w:webHidden/>
          </w:rPr>
          <w:fldChar w:fldCharType="separate"/>
        </w:r>
        <w:r>
          <w:rPr>
            <w:noProof/>
            <w:webHidden/>
          </w:rPr>
          <w:t>18</w:t>
        </w:r>
        <w:r>
          <w:rPr>
            <w:noProof/>
            <w:webHidden/>
          </w:rPr>
          <w:fldChar w:fldCharType="end"/>
        </w:r>
      </w:hyperlink>
    </w:p>
    <w:p w14:paraId="3626B3FC" w14:textId="33532F50" w:rsidR="00CF6504" w:rsidRDefault="00CF6504">
      <w:pPr>
        <w:pStyle w:val="TM1"/>
        <w:rPr>
          <w:rFonts w:eastAsiaTheme="minorEastAsia"/>
          <w:b w:val="0"/>
          <w:caps w:val="0"/>
          <w:noProof/>
          <w:u w:val="none"/>
          <w:lang w:eastAsia="fr-FR"/>
        </w:rPr>
      </w:pPr>
      <w:hyperlink w:anchor="_Toc201920408" w:history="1">
        <w:r w:rsidRPr="00CB5235">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_Toc201920408 \h </w:instrText>
        </w:r>
        <w:r>
          <w:rPr>
            <w:noProof/>
            <w:webHidden/>
          </w:rPr>
        </w:r>
        <w:r>
          <w:rPr>
            <w:noProof/>
            <w:webHidden/>
          </w:rPr>
          <w:fldChar w:fldCharType="separate"/>
        </w:r>
        <w:r>
          <w:rPr>
            <w:noProof/>
            <w:webHidden/>
          </w:rPr>
          <w:t>19</w:t>
        </w:r>
        <w:r>
          <w:rPr>
            <w:noProof/>
            <w:webHidden/>
          </w:rPr>
          <w:fldChar w:fldCharType="end"/>
        </w:r>
      </w:hyperlink>
    </w:p>
    <w:p w14:paraId="05D39029" w14:textId="04E6F74B" w:rsidR="00CF6504" w:rsidRDefault="00CF6504">
      <w:pPr>
        <w:pStyle w:val="TM1"/>
        <w:rPr>
          <w:rFonts w:eastAsiaTheme="minorEastAsia"/>
          <w:b w:val="0"/>
          <w:caps w:val="0"/>
          <w:noProof/>
          <w:u w:val="none"/>
          <w:lang w:eastAsia="fr-FR"/>
        </w:rPr>
      </w:pPr>
      <w:hyperlink w:anchor="_Toc201920409" w:history="1">
        <w:r w:rsidRPr="00CB5235">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_Toc201920409 \h </w:instrText>
        </w:r>
        <w:r>
          <w:rPr>
            <w:noProof/>
            <w:webHidden/>
          </w:rPr>
        </w:r>
        <w:r>
          <w:rPr>
            <w:noProof/>
            <w:webHidden/>
          </w:rPr>
          <w:fldChar w:fldCharType="separate"/>
        </w:r>
        <w:r>
          <w:rPr>
            <w:noProof/>
            <w:webHidden/>
          </w:rPr>
          <w:t>19</w:t>
        </w:r>
        <w:r>
          <w:rPr>
            <w:noProof/>
            <w:webHidden/>
          </w:rPr>
          <w:fldChar w:fldCharType="end"/>
        </w:r>
      </w:hyperlink>
    </w:p>
    <w:p w14:paraId="204E1E8F" w14:textId="5D25BE4F" w:rsidR="00CF6504" w:rsidRDefault="00CF6504">
      <w:pPr>
        <w:pStyle w:val="TM1"/>
        <w:rPr>
          <w:rFonts w:eastAsiaTheme="minorEastAsia"/>
          <w:b w:val="0"/>
          <w:caps w:val="0"/>
          <w:noProof/>
          <w:u w:val="none"/>
          <w:lang w:eastAsia="fr-FR"/>
        </w:rPr>
      </w:pPr>
      <w:hyperlink w:anchor="_Toc201920410" w:history="1">
        <w:r w:rsidRPr="00CB5235">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_Toc201920410 \h </w:instrText>
        </w:r>
        <w:r>
          <w:rPr>
            <w:noProof/>
            <w:webHidden/>
          </w:rPr>
        </w:r>
        <w:r>
          <w:rPr>
            <w:noProof/>
            <w:webHidden/>
          </w:rPr>
          <w:fldChar w:fldCharType="separate"/>
        </w:r>
        <w:r>
          <w:rPr>
            <w:noProof/>
            <w:webHidden/>
          </w:rPr>
          <w:t>20</w:t>
        </w:r>
        <w:r>
          <w:rPr>
            <w:noProof/>
            <w:webHidden/>
          </w:rPr>
          <w:fldChar w:fldCharType="end"/>
        </w:r>
      </w:hyperlink>
    </w:p>
    <w:p w14:paraId="6FF7071F" w14:textId="392B1D1F" w:rsidR="00CF6504" w:rsidRDefault="00CF6504">
      <w:pPr>
        <w:pStyle w:val="TM1"/>
        <w:rPr>
          <w:rFonts w:eastAsiaTheme="minorEastAsia"/>
          <w:b w:val="0"/>
          <w:caps w:val="0"/>
          <w:noProof/>
          <w:u w:val="none"/>
          <w:lang w:eastAsia="fr-FR"/>
        </w:rPr>
      </w:pPr>
      <w:hyperlink w:anchor="_Toc201920411" w:history="1">
        <w:r w:rsidRPr="00CB5235">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_Toc201920411 \h </w:instrText>
        </w:r>
        <w:r>
          <w:rPr>
            <w:noProof/>
            <w:webHidden/>
          </w:rPr>
        </w:r>
        <w:r>
          <w:rPr>
            <w:noProof/>
            <w:webHidden/>
          </w:rPr>
          <w:fldChar w:fldCharType="separate"/>
        </w:r>
        <w:r>
          <w:rPr>
            <w:noProof/>
            <w:webHidden/>
          </w:rPr>
          <w:t>22</w:t>
        </w:r>
        <w:r>
          <w:rPr>
            <w:noProof/>
            <w:webHidden/>
          </w:rPr>
          <w:fldChar w:fldCharType="end"/>
        </w:r>
      </w:hyperlink>
    </w:p>
    <w:p w14:paraId="72D932C9" w14:textId="114001B2" w:rsidR="00CF6504" w:rsidRDefault="00CF6504">
      <w:pPr>
        <w:pStyle w:val="TM1"/>
        <w:rPr>
          <w:rFonts w:eastAsiaTheme="minorEastAsia"/>
          <w:b w:val="0"/>
          <w:caps w:val="0"/>
          <w:noProof/>
          <w:u w:val="none"/>
          <w:lang w:eastAsia="fr-FR"/>
        </w:rPr>
      </w:pPr>
      <w:hyperlink w:anchor="_Toc201920412" w:history="1">
        <w:r w:rsidRPr="00CB5235">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_Toc201920412 \h </w:instrText>
        </w:r>
        <w:r>
          <w:rPr>
            <w:noProof/>
            <w:webHidden/>
          </w:rPr>
        </w:r>
        <w:r>
          <w:rPr>
            <w:noProof/>
            <w:webHidden/>
          </w:rPr>
          <w:fldChar w:fldCharType="separate"/>
        </w:r>
        <w:r>
          <w:rPr>
            <w:noProof/>
            <w:webHidden/>
          </w:rPr>
          <w:t>23</w:t>
        </w:r>
        <w:r>
          <w:rPr>
            <w:noProof/>
            <w:webHidden/>
          </w:rPr>
          <w:fldChar w:fldCharType="end"/>
        </w:r>
      </w:hyperlink>
    </w:p>
    <w:p w14:paraId="117E330C" w14:textId="388DCD22" w:rsidR="00CF6504" w:rsidRDefault="00CF6504">
      <w:pPr>
        <w:pStyle w:val="TM1"/>
        <w:rPr>
          <w:rFonts w:eastAsiaTheme="minorEastAsia"/>
          <w:b w:val="0"/>
          <w:caps w:val="0"/>
          <w:noProof/>
          <w:u w:val="none"/>
          <w:lang w:eastAsia="fr-FR"/>
        </w:rPr>
      </w:pPr>
      <w:hyperlink w:anchor="_Toc201920413" w:history="1">
        <w:r w:rsidRPr="00CB5235">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_Toc201920413 \h </w:instrText>
        </w:r>
        <w:r>
          <w:rPr>
            <w:noProof/>
            <w:webHidden/>
          </w:rPr>
        </w:r>
        <w:r>
          <w:rPr>
            <w:noProof/>
            <w:webHidden/>
          </w:rPr>
          <w:fldChar w:fldCharType="separate"/>
        </w:r>
        <w:r>
          <w:rPr>
            <w:noProof/>
            <w:webHidden/>
          </w:rPr>
          <w:t>24</w:t>
        </w:r>
        <w:r>
          <w:rPr>
            <w:noProof/>
            <w:webHidden/>
          </w:rPr>
          <w:fldChar w:fldCharType="end"/>
        </w:r>
      </w:hyperlink>
    </w:p>
    <w:p w14:paraId="317907BC" w14:textId="779D0D38" w:rsidR="00CF6504" w:rsidRDefault="00CF6504">
      <w:pPr>
        <w:pStyle w:val="TM1"/>
        <w:rPr>
          <w:rFonts w:eastAsiaTheme="minorEastAsia"/>
          <w:b w:val="0"/>
          <w:caps w:val="0"/>
          <w:noProof/>
          <w:u w:val="none"/>
          <w:lang w:eastAsia="fr-FR"/>
        </w:rPr>
      </w:pPr>
      <w:hyperlink w:anchor="_Toc201920414" w:history="1">
        <w:r w:rsidRPr="00CB5235">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_Toc201920414 \h </w:instrText>
        </w:r>
        <w:r>
          <w:rPr>
            <w:noProof/>
            <w:webHidden/>
          </w:rPr>
        </w:r>
        <w:r>
          <w:rPr>
            <w:noProof/>
            <w:webHidden/>
          </w:rPr>
          <w:fldChar w:fldCharType="separate"/>
        </w:r>
        <w:r>
          <w:rPr>
            <w:noProof/>
            <w:webHidden/>
          </w:rPr>
          <w:t>24</w:t>
        </w:r>
        <w:r>
          <w:rPr>
            <w:noProof/>
            <w:webHidden/>
          </w:rPr>
          <w:fldChar w:fldCharType="end"/>
        </w:r>
      </w:hyperlink>
    </w:p>
    <w:p w14:paraId="0B2A8FDE" w14:textId="3CEAD021" w:rsidR="00CF6504" w:rsidRDefault="00CF6504">
      <w:pPr>
        <w:pStyle w:val="TM1"/>
        <w:rPr>
          <w:rFonts w:eastAsiaTheme="minorEastAsia"/>
          <w:b w:val="0"/>
          <w:caps w:val="0"/>
          <w:noProof/>
          <w:u w:val="none"/>
          <w:lang w:eastAsia="fr-FR"/>
        </w:rPr>
      </w:pPr>
      <w:hyperlink w:anchor="_Toc201920415" w:history="1">
        <w:r w:rsidRPr="00CB5235">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_Toc201920415 \h </w:instrText>
        </w:r>
        <w:r>
          <w:rPr>
            <w:noProof/>
            <w:webHidden/>
          </w:rPr>
        </w:r>
        <w:r>
          <w:rPr>
            <w:noProof/>
            <w:webHidden/>
          </w:rPr>
          <w:fldChar w:fldCharType="separate"/>
        </w:r>
        <w:r>
          <w:rPr>
            <w:noProof/>
            <w:webHidden/>
          </w:rPr>
          <w:t>24</w:t>
        </w:r>
        <w:r>
          <w:rPr>
            <w:noProof/>
            <w:webHidden/>
          </w:rPr>
          <w:fldChar w:fldCharType="end"/>
        </w:r>
      </w:hyperlink>
    </w:p>
    <w:p w14:paraId="7ADDDF95" w14:textId="6CFDCAEB" w:rsidR="00CF6504" w:rsidRDefault="00CF6504">
      <w:pPr>
        <w:pStyle w:val="TM1"/>
        <w:rPr>
          <w:rFonts w:eastAsiaTheme="minorEastAsia"/>
          <w:b w:val="0"/>
          <w:caps w:val="0"/>
          <w:noProof/>
          <w:u w:val="none"/>
          <w:lang w:eastAsia="fr-FR"/>
        </w:rPr>
      </w:pPr>
      <w:hyperlink w:anchor="_Toc201920416" w:history="1">
        <w:r w:rsidRPr="00CB5235">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_Toc201920416 \h </w:instrText>
        </w:r>
        <w:r>
          <w:rPr>
            <w:noProof/>
            <w:webHidden/>
          </w:rPr>
        </w:r>
        <w:r>
          <w:rPr>
            <w:noProof/>
            <w:webHidden/>
          </w:rPr>
          <w:fldChar w:fldCharType="separate"/>
        </w:r>
        <w:r>
          <w:rPr>
            <w:noProof/>
            <w:webHidden/>
          </w:rPr>
          <w:t>27</w:t>
        </w:r>
        <w:r>
          <w:rPr>
            <w:noProof/>
            <w:webHidden/>
          </w:rPr>
          <w:fldChar w:fldCharType="end"/>
        </w:r>
      </w:hyperlink>
    </w:p>
    <w:p w14:paraId="2CD75037" w14:textId="360DF7F6" w:rsidR="00CF6504" w:rsidRDefault="00CF6504">
      <w:pPr>
        <w:pStyle w:val="TM1"/>
        <w:rPr>
          <w:rFonts w:eastAsiaTheme="minorEastAsia"/>
          <w:b w:val="0"/>
          <w:caps w:val="0"/>
          <w:noProof/>
          <w:u w:val="none"/>
          <w:lang w:eastAsia="fr-FR"/>
        </w:rPr>
      </w:pPr>
      <w:hyperlink w:anchor="_Toc201920417" w:history="1">
        <w:r w:rsidRPr="00CB5235">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_Toc201920417 \h </w:instrText>
        </w:r>
        <w:r>
          <w:rPr>
            <w:noProof/>
            <w:webHidden/>
          </w:rPr>
        </w:r>
        <w:r>
          <w:rPr>
            <w:noProof/>
            <w:webHidden/>
          </w:rPr>
          <w:fldChar w:fldCharType="separate"/>
        </w:r>
        <w:r>
          <w:rPr>
            <w:noProof/>
            <w:webHidden/>
          </w:rPr>
          <w:t>27</w:t>
        </w:r>
        <w:r>
          <w:rPr>
            <w:noProof/>
            <w:webHidden/>
          </w:rPr>
          <w:fldChar w:fldCharType="end"/>
        </w:r>
      </w:hyperlink>
    </w:p>
    <w:p w14:paraId="5B2D15D6" w14:textId="6ADBCB84" w:rsidR="00CF6504" w:rsidRDefault="00CF6504">
      <w:pPr>
        <w:pStyle w:val="TM1"/>
        <w:rPr>
          <w:rFonts w:eastAsiaTheme="minorEastAsia"/>
          <w:b w:val="0"/>
          <w:caps w:val="0"/>
          <w:noProof/>
          <w:u w:val="none"/>
          <w:lang w:eastAsia="fr-FR"/>
        </w:rPr>
      </w:pPr>
      <w:hyperlink w:anchor="_Toc201920418" w:history="1">
        <w:r w:rsidRPr="00CB5235">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_Toc201920418 \h </w:instrText>
        </w:r>
        <w:r>
          <w:rPr>
            <w:noProof/>
            <w:webHidden/>
          </w:rPr>
        </w:r>
        <w:r>
          <w:rPr>
            <w:noProof/>
            <w:webHidden/>
          </w:rPr>
          <w:fldChar w:fldCharType="separate"/>
        </w:r>
        <w:r>
          <w:rPr>
            <w:noProof/>
            <w:webHidden/>
          </w:rPr>
          <w:t>28</w:t>
        </w:r>
        <w:r>
          <w:rPr>
            <w:noProof/>
            <w:webHidden/>
          </w:rPr>
          <w:fldChar w:fldCharType="end"/>
        </w:r>
      </w:hyperlink>
    </w:p>
    <w:p w14:paraId="6BAB93FF" w14:textId="12371022" w:rsidR="00CF6504" w:rsidRDefault="00CF6504">
      <w:pPr>
        <w:pStyle w:val="TM1"/>
        <w:rPr>
          <w:rFonts w:eastAsiaTheme="minorEastAsia"/>
          <w:b w:val="0"/>
          <w:caps w:val="0"/>
          <w:noProof/>
          <w:u w:val="none"/>
          <w:lang w:eastAsia="fr-FR"/>
        </w:rPr>
      </w:pPr>
      <w:hyperlink w:anchor="_Toc201920419" w:history="1">
        <w:r w:rsidRPr="00CB5235">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_Toc201920419 \h </w:instrText>
        </w:r>
        <w:r>
          <w:rPr>
            <w:noProof/>
            <w:webHidden/>
          </w:rPr>
        </w:r>
        <w:r>
          <w:rPr>
            <w:noProof/>
            <w:webHidden/>
          </w:rPr>
          <w:fldChar w:fldCharType="separate"/>
        </w:r>
        <w:r>
          <w:rPr>
            <w:noProof/>
            <w:webHidden/>
          </w:rPr>
          <w:t>29</w:t>
        </w:r>
        <w:r>
          <w:rPr>
            <w:noProof/>
            <w:webHidden/>
          </w:rPr>
          <w:fldChar w:fldCharType="end"/>
        </w:r>
      </w:hyperlink>
    </w:p>
    <w:p w14:paraId="30599500" w14:textId="4420FAA3" w:rsidR="00CF6504" w:rsidRDefault="00CF6504">
      <w:pPr>
        <w:pStyle w:val="TM1"/>
        <w:rPr>
          <w:rFonts w:eastAsiaTheme="minorEastAsia"/>
          <w:b w:val="0"/>
          <w:caps w:val="0"/>
          <w:noProof/>
          <w:u w:val="none"/>
          <w:lang w:eastAsia="fr-FR"/>
        </w:rPr>
      </w:pPr>
      <w:hyperlink w:anchor="_Toc201920420" w:history="1">
        <w:r w:rsidRPr="00CB5235">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_Toc201920420 \h </w:instrText>
        </w:r>
        <w:r>
          <w:rPr>
            <w:noProof/>
            <w:webHidden/>
          </w:rPr>
        </w:r>
        <w:r>
          <w:rPr>
            <w:noProof/>
            <w:webHidden/>
          </w:rPr>
          <w:fldChar w:fldCharType="separate"/>
        </w:r>
        <w:r>
          <w:rPr>
            <w:noProof/>
            <w:webHidden/>
          </w:rPr>
          <w:t>31</w:t>
        </w:r>
        <w:r>
          <w:rPr>
            <w:noProof/>
            <w:webHidden/>
          </w:rPr>
          <w:fldChar w:fldCharType="end"/>
        </w:r>
      </w:hyperlink>
    </w:p>
    <w:p w14:paraId="77B5E21C" w14:textId="20E87546" w:rsidR="00CF6504" w:rsidRDefault="00CF6504">
      <w:pPr>
        <w:pStyle w:val="TM1"/>
        <w:rPr>
          <w:rFonts w:eastAsiaTheme="minorEastAsia"/>
          <w:b w:val="0"/>
          <w:caps w:val="0"/>
          <w:noProof/>
          <w:u w:val="none"/>
          <w:lang w:eastAsia="fr-FR"/>
        </w:rPr>
      </w:pPr>
      <w:hyperlink w:anchor="_Toc201920421" w:history="1">
        <w:r w:rsidRPr="00CB5235">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_Toc201920421 \h </w:instrText>
        </w:r>
        <w:r>
          <w:rPr>
            <w:noProof/>
            <w:webHidden/>
          </w:rPr>
        </w:r>
        <w:r>
          <w:rPr>
            <w:noProof/>
            <w:webHidden/>
          </w:rPr>
          <w:fldChar w:fldCharType="separate"/>
        </w:r>
        <w:r>
          <w:rPr>
            <w:noProof/>
            <w:webHidden/>
          </w:rPr>
          <w:t>34</w:t>
        </w:r>
        <w:r>
          <w:rPr>
            <w:noProof/>
            <w:webHidden/>
          </w:rPr>
          <w:fldChar w:fldCharType="end"/>
        </w:r>
      </w:hyperlink>
    </w:p>
    <w:p w14:paraId="7A58933C" w14:textId="17B04675"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201920398"/>
      <w:r w:rsidRPr="0018320B">
        <w:rPr>
          <w:rFonts w:cstheme="minorHAnsi"/>
          <w:sz w:val="32"/>
          <w:szCs w:val="32"/>
        </w:rPr>
        <w:lastRenderedPageBreak/>
        <w:t>PREAMBULE</w:t>
      </w:r>
      <w:bookmarkEnd w:id="1"/>
      <w:bookmarkEnd w:id="3"/>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48388454" w:rsidR="002207E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Le présent marché est passé pour des prestations de</w:t>
      </w:r>
      <w:r w:rsidR="005164A0">
        <w:rPr>
          <w:rFonts w:eastAsia="Trebuchet MS" w:cstheme="minorHAnsi"/>
          <w:color w:val="000000"/>
          <w:sz w:val="20"/>
          <w:szCs w:val="20"/>
        </w:rPr>
        <w:t xml:space="preserve"> </w:t>
      </w:r>
      <w:r w:rsidR="005164A0" w:rsidRPr="005164A0">
        <w:rPr>
          <w:rFonts w:eastAsia="Trebuchet MS" w:cstheme="minorHAnsi"/>
          <w:color w:val="000000"/>
          <w:sz w:val="20"/>
          <w:szCs w:val="20"/>
        </w:rPr>
        <w:t>traiteurs pour les directions et établissements de la CCI Paris Ile-de-</w:t>
      </w:r>
      <w:r w:rsidR="005164A0">
        <w:rPr>
          <w:rFonts w:eastAsia="Trebuchet MS" w:cstheme="minorHAnsi"/>
          <w:color w:val="000000"/>
          <w:sz w:val="20"/>
          <w:szCs w:val="20"/>
        </w:rPr>
        <w:t>France.</w:t>
      </w: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02EDB824" w14:textId="77777777" w:rsidR="001173CF" w:rsidRPr="00C34AC3" w:rsidRDefault="00AE3D1F" w:rsidP="005B0A85">
      <w:pPr>
        <w:pStyle w:val="Paragraphedeliste"/>
        <w:numPr>
          <w:ilvl w:val="0"/>
          <w:numId w:val="22"/>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1F8E7A7E" w14:textId="246E31BB" w:rsidR="00C7446A" w:rsidRDefault="001173CF" w:rsidP="005164A0">
      <w:pPr>
        <w:pStyle w:val="Paragraphedeliste"/>
        <w:numPr>
          <w:ilvl w:val="1"/>
          <w:numId w:val="22"/>
        </w:numPr>
        <w:rPr>
          <w:rFonts w:eastAsia="Trebuchet MS" w:cstheme="minorHAnsi"/>
          <w:color w:val="000000"/>
          <w:sz w:val="20"/>
          <w:szCs w:val="20"/>
        </w:rPr>
      </w:pPr>
      <w:r w:rsidRPr="00C34AC3">
        <w:rPr>
          <w:rFonts w:eastAsia="Trebuchet MS" w:cstheme="minorHAnsi"/>
          <w:color w:val="000000"/>
          <w:sz w:val="20"/>
          <w:szCs w:val="20"/>
        </w:rPr>
        <w:t>Avec les ajustements suivants :</w:t>
      </w:r>
      <w:r w:rsidR="005164A0">
        <w:rPr>
          <w:rFonts w:eastAsia="Trebuchet MS" w:cstheme="minorHAnsi"/>
          <w:color w:val="000000"/>
          <w:sz w:val="20"/>
          <w:szCs w:val="20"/>
        </w:rPr>
        <w:t xml:space="preserve"> modification de la composition des lots. </w:t>
      </w:r>
    </w:p>
    <w:p w14:paraId="09EF4639" w14:textId="77777777" w:rsidR="005164A0" w:rsidRPr="005164A0" w:rsidRDefault="005164A0" w:rsidP="005164A0">
      <w:pPr>
        <w:pStyle w:val="Paragraphedeliste"/>
        <w:ind w:left="144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lastRenderedPageBreak/>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3D0D0F9F" w:rsidR="00590B71" w:rsidRPr="00882FE1" w:rsidRDefault="00590B71" w:rsidP="00C7446A">
      <w:pPr>
        <w:spacing w:before="240" w:after="200" w:line="276" w:lineRule="auto"/>
        <w:rPr>
          <w:rFonts w:cstheme="minorHAnsi"/>
          <w:caps/>
          <w:sz w:val="20"/>
          <w:szCs w:val="20"/>
          <w:highlight w:val="lightGray"/>
        </w:rPr>
      </w:pPr>
      <w:r>
        <w:rPr>
          <w:rFonts w:cstheme="minorHAnsi"/>
          <w:caps/>
          <w:sz w:val="32"/>
          <w:highlight w:val="lightGray"/>
        </w:rPr>
        <w:br w:type="page"/>
      </w: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920399"/>
      <w:r w:rsidRPr="000D58BD">
        <w:rPr>
          <w:rFonts w:cstheme="minorHAnsi"/>
          <w:sz w:val="32"/>
          <w:szCs w:val="32"/>
        </w:rPr>
        <w:lastRenderedPageBreak/>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2117D8C2" w:rsidR="009B41E6" w:rsidRPr="005164A0" w:rsidRDefault="00CF6504"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color w:val="0000FF"/>
            <w:sz w:val="20"/>
            <w:szCs w:val="20"/>
            <w:lang w:val="fr-FR" w:eastAsia="fr-FR"/>
          </w:rPr>
          <w:id w:val="892626163"/>
          <w14:checkbox>
            <w14:checked w14:val="1"/>
            <w14:checkedState w14:val="2612" w14:font="MS Gothic"/>
            <w14:uncheckedState w14:val="2610" w14:font="MS Gothic"/>
          </w14:checkbox>
        </w:sdtPr>
        <w:sdtEndPr/>
        <w:sdtContent>
          <w:r w:rsidR="00C5668D">
            <w:rPr>
              <w:rFonts w:ascii="MS Gothic" w:eastAsia="MS Gothic" w:hAnsi="MS Gothic" w:cstheme="minorHAnsi" w:hint="eastAsia"/>
              <w:iCs/>
              <w:color w:val="0000FF"/>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t>p</w:t>
      </w:r>
      <w:r w:rsidR="009B41E6" w:rsidRPr="005164A0">
        <w:rPr>
          <w:rFonts w:asciiTheme="minorHAnsi" w:eastAsia="Arial Narrow" w:hAnsiTheme="minorHAnsi" w:cstheme="minorHAnsi"/>
          <w:iCs/>
          <w:sz w:val="20"/>
          <w:szCs w:val="20"/>
          <w:lang w:val="fr-FR" w:eastAsia="fr-FR"/>
        </w:rPr>
        <w:t>our ses propres besoins</w:t>
      </w:r>
    </w:p>
    <w:p w14:paraId="5968AC7D" w14:textId="2E63BA6C" w:rsidR="00F9755E" w:rsidRPr="005164A0" w:rsidRDefault="00CF6504"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5164A0"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r w:rsidR="00B17DFD" w:rsidRPr="005164A0">
        <w:rPr>
          <w:rFonts w:asciiTheme="minorHAnsi" w:eastAsia="Arial Narrow" w:hAnsiTheme="minorHAnsi" w:cstheme="minorHAnsi"/>
          <w:iCs/>
          <w:sz w:val="20"/>
          <w:szCs w:val="20"/>
          <w:lang w:val="fr-FR" w:eastAsia="fr-FR"/>
        </w:rPr>
        <w:t>en tant que centrale d’achats</w:t>
      </w:r>
      <w:r w:rsidR="00B4382C" w:rsidRPr="005164A0">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5164A0" w:rsidRDefault="00CF6504"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r w:rsidR="009B41E6" w:rsidRPr="005164A0">
        <w:rPr>
          <w:rFonts w:asciiTheme="minorHAnsi" w:eastAsia="Arial Narrow" w:hAnsiTheme="minorHAnsi" w:cstheme="minorHAnsi"/>
          <w:iCs/>
          <w:sz w:val="20"/>
          <w:szCs w:val="20"/>
          <w:lang w:val="fr-FR" w:eastAsia="fr-FR"/>
        </w:rPr>
        <w:t>en tant que mandataire du groupement de commande</w:t>
      </w:r>
    </w:p>
    <w:p w14:paraId="36717818" w14:textId="77777777" w:rsidR="005164A0" w:rsidRPr="005164A0" w:rsidRDefault="00F9755E" w:rsidP="005164A0">
      <w:pPr>
        <w:pStyle w:val="ParagrapheIndent1"/>
        <w:spacing w:line="232" w:lineRule="exact"/>
        <w:ind w:left="1134" w:right="20"/>
        <w:jc w:val="both"/>
        <w:rPr>
          <w:rFonts w:asciiTheme="minorHAnsi" w:hAnsiTheme="minorHAnsi" w:cstheme="minorHAnsi"/>
          <w:sz w:val="20"/>
          <w:lang w:val="fr-FR"/>
        </w:rPr>
      </w:pPr>
      <w:r w:rsidRPr="005164A0">
        <w:rPr>
          <w:rFonts w:asciiTheme="minorHAnsi" w:hAnsiTheme="minorHAnsi" w:cstheme="minorHAnsi"/>
          <w:sz w:val="20"/>
          <w:lang w:val="fr-FR"/>
        </w:rPr>
        <w:t>sis 47-49 rue de Tocqueville - 75017 Paris,</w:t>
      </w:r>
      <w:r w:rsidR="005164A0" w:rsidRPr="005164A0">
        <w:rPr>
          <w:rFonts w:asciiTheme="minorHAnsi" w:hAnsiTheme="minorHAnsi" w:cstheme="minorHAnsi"/>
          <w:sz w:val="20"/>
          <w:lang w:val="fr-FR"/>
        </w:rPr>
        <w:t xml:space="preserve"> </w:t>
      </w:r>
    </w:p>
    <w:p w14:paraId="660C738F" w14:textId="3162CD79" w:rsidR="0033552F" w:rsidRPr="00172A6F" w:rsidRDefault="0033552F" w:rsidP="005164A0">
      <w:pPr>
        <w:pStyle w:val="ParagrapheIndent1"/>
        <w:spacing w:line="232" w:lineRule="exact"/>
        <w:ind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 xml:space="preserve">représenté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C5668D" w:rsidRDefault="00C85F02" w:rsidP="00C85F02">
      <w:pPr>
        <w:jc w:val="both"/>
        <w:rPr>
          <w:rFonts w:eastAsia="Arial Narrow" w:cstheme="minorHAnsi"/>
          <w:b/>
          <w:bCs/>
          <w:i/>
        </w:rPr>
      </w:pPr>
      <w:r w:rsidRPr="00C5668D">
        <w:rPr>
          <w:rFonts w:eastAsia="Arial Narrow" w:cstheme="minorHAnsi"/>
          <w:b/>
          <w:bCs/>
          <w:i/>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CF6504"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CF6504"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r w:rsidRPr="00947B6B">
        <w:rPr>
          <w:rFonts w:eastAsia="Arial Narrow" w:cstheme="minorHAnsi"/>
          <w:sz w:val="20"/>
          <w:szCs w:val="20"/>
        </w:rPr>
        <w:lastRenderedPageBreak/>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920400"/>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695710">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14FCEE02" w:rsidR="006C5742" w:rsidRPr="00A45C54" w:rsidRDefault="006C5742" w:rsidP="00A45C54">
      <w:pPr>
        <w:tabs>
          <w:tab w:val="center" w:pos="4536"/>
          <w:tab w:val="right" w:pos="9072"/>
        </w:tabs>
        <w:spacing w:before="120"/>
        <w:jc w:val="both"/>
        <w:rPr>
          <w:rFonts w:cs="Arial"/>
          <w:sz w:val="22"/>
          <w:szCs w:val="22"/>
        </w:rPr>
      </w:pPr>
      <w:bookmarkStart w:id="16" w:name="_Toc127452670"/>
      <w:r w:rsidRPr="00F8747C">
        <w:rPr>
          <w:rFonts w:cstheme="minorHAnsi"/>
          <w:sz w:val="20"/>
          <w:szCs w:val="20"/>
        </w:rPr>
        <w:t xml:space="preserve">Le </w:t>
      </w:r>
      <w:r w:rsidRPr="00A45C54">
        <w:rPr>
          <w:rFonts w:cstheme="minorHAnsi"/>
          <w:sz w:val="20"/>
          <w:szCs w:val="20"/>
        </w:rPr>
        <w:t xml:space="preserve">présent </w:t>
      </w:r>
      <w:r w:rsidR="00A45C54" w:rsidRPr="00A45C54">
        <w:rPr>
          <w:rFonts w:cstheme="minorHAnsi"/>
          <w:sz w:val="20"/>
          <w:szCs w:val="20"/>
        </w:rPr>
        <w:t xml:space="preserve">accord cadre </w:t>
      </w:r>
      <w:r w:rsidR="00702F3F" w:rsidRPr="00A45C54">
        <w:rPr>
          <w:rFonts w:cstheme="minorHAnsi"/>
          <w:sz w:val="20"/>
          <w:szCs w:val="20"/>
        </w:rPr>
        <w:t>a pour objet</w:t>
      </w:r>
      <w:r w:rsidRPr="00A45C54">
        <w:rPr>
          <w:rFonts w:cstheme="minorHAnsi"/>
          <w:sz w:val="20"/>
          <w:szCs w:val="20"/>
        </w:rPr>
        <w:t xml:space="preserve"> les </w:t>
      </w:r>
      <w:r w:rsidRPr="00A45C54">
        <w:rPr>
          <w:rFonts w:cstheme="minorHAnsi"/>
          <w:bCs/>
          <w:sz w:val="20"/>
          <w:szCs w:val="20"/>
        </w:rPr>
        <w:t>prestations</w:t>
      </w:r>
      <w:r w:rsidR="00A45C54" w:rsidRPr="00A45C54">
        <w:rPr>
          <w:rFonts w:cstheme="minorHAnsi"/>
          <w:bCs/>
          <w:sz w:val="20"/>
          <w:szCs w:val="20"/>
        </w:rPr>
        <w:t xml:space="preserve"> de </w:t>
      </w:r>
      <w:r w:rsidR="00A45C54">
        <w:rPr>
          <w:rFonts w:cstheme="minorHAnsi"/>
          <w:bCs/>
          <w:sz w:val="20"/>
          <w:szCs w:val="20"/>
        </w:rPr>
        <w:t>t</w:t>
      </w:r>
      <w:r w:rsidR="00A45C54" w:rsidRPr="00A45C54">
        <w:rPr>
          <w:rFonts w:cstheme="minorHAnsi"/>
          <w:bCs/>
          <w:sz w:val="20"/>
          <w:szCs w:val="20"/>
        </w:rPr>
        <w:t xml:space="preserve">raiteurs pour les directions et établissements de la CCI Paris Ile-de France. </w:t>
      </w:r>
    </w:p>
    <w:p w14:paraId="35160B02" w14:textId="3331A535" w:rsidR="006C5742" w:rsidRPr="00A45C54"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A45C54">
        <w:rPr>
          <w:rFonts w:cstheme="minorHAnsi"/>
          <w:sz w:val="20"/>
          <w:szCs w:val="20"/>
        </w:rPr>
        <w:t xml:space="preserve">spécifications des </w:t>
      </w:r>
      <w:r w:rsidRPr="00A45C54">
        <w:rPr>
          <w:rFonts w:cstheme="minorHAnsi"/>
          <w:bCs/>
          <w:sz w:val="20"/>
          <w:szCs w:val="20"/>
        </w:rPr>
        <w:t xml:space="preserve">prestations </w:t>
      </w:r>
      <w:r w:rsidRPr="00A45C54">
        <w:rPr>
          <w:rFonts w:cstheme="minorHAnsi"/>
          <w:sz w:val="20"/>
          <w:szCs w:val="20"/>
        </w:rPr>
        <w:t>sont détaillées dans le cahier des clauses techniques particulières (CCTP)</w:t>
      </w:r>
      <w:r w:rsidR="00A45C54" w:rsidRPr="00A45C54">
        <w:rPr>
          <w:rFonts w:cstheme="minorHAnsi"/>
          <w:sz w:val="20"/>
          <w:szCs w:val="20"/>
        </w:rPr>
        <w:t>.</w:t>
      </w:r>
    </w:p>
    <w:p w14:paraId="2097876D" w14:textId="77777777" w:rsidR="00FD6ABB" w:rsidRPr="00FE4B34" w:rsidRDefault="00FD6ABB" w:rsidP="00695710">
      <w:pPr>
        <w:pStyle w:val="Titre2"/>
      </w:pPr>
      <w:bookmarkStart w:id="17" w:name="_Toc180155007"/>
      <w:r w:rsidRPr="00FE4B34">
        <w:t>Allotissement</w:t>
      </w:r>
      <w:bookmarkEnd w:id="17"/>
    </w:p>
    <w:p w14:paraId="44C50E34" w14:textId="3E53C7FD"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A45C54">
        <w:rPr>
          <w:rFonts w:cstheme="minorHAnsi"/>
          <w:bCs/>
          <w:sz w:val="20"/>
          <w:szCs w:val="20"/>
        </w:rPr>
        <w:t xml:space="preserve">en </w:t>
      </w:r>
      <w:r w:rsidR="00A45C54" w:rsidRPr="00A45C54">
        <w:rPr>
          <w:rFonts w:cstheme="minorHAnsi"/>
          <w:bCs/>
          <w:sz w:val="20"/>
          <w:szCs w:val="20"/>
        </w:rPr>
        <w:t xml:space="preserve">4 </w:t>
      </w:r>
      <w:r w:rsidRPr="00A45C54">
        <w:rPr>
          <w:rFonts w:cstheme="minorHAnsi"/>
          <w:bCs/>
          <w:sz w:val="20"/>
          <w:szCs w:val="20"/>
        </w:rPr>
        <w:t>lots, désignés ci-dessous </w:t>
      </w:r>
      <w:r w:rsidRPr="00F8747C">
        <w:rPr>
          <w:rFonts w:cstheme="minorHAnsi"/>
          <w:bCs/>
          <w:sz w:val="20"/>
          <w:szCs w:val="20"/>
        </w:rPr>
        <w:t>:</w:t>
      </w:r>
    </w:p>
    <w:tbl>
      <w:tblPr>
        <w:tblStyle w:val="Grilledutableau"/>
        <w:tblW w:w="10065" w:type="dxa"/>
        <w:tblInd w:w="-289" w:type="dxa"/>
        <w:tblLook w:val="04A0" w:firstRow="1" w:lastRow="0" w:firstColumn="1" w:lastColumn="0" w:noHBand="0" w:noVBand="1"/>
      </w:tblPr>
      <w:tblGrid>
        <w:gridCol w:w="993"/>
        <w:gridCol w:w="9072"/>
      </w:tblGrid>
      <w:tr w:rsidR="00A45C54" w:rsidRPr="001C1498" w14:paraId="3CDC9279" w14:textId="77777777" w:rsidTr="00FC46BD">
        <w:trPr>
          <w:trHeight w:val="249"/>
        </w:trPr>
        <w:tc>
          <w:tcPr>
            <w:tcW w:w="993" w:type="dxa"/>
            <w:vAlign w:val="center"/>
          </w:tcPr>
          <w:p w14:paraId="7E012007" w14:textId="77777777" w:rsidR="00A45C54" w:rsidRPr="001C1498" w:rsidRDefault="00A45C54" w:rsidP="00D6232C">
            <w:pPr>
              <w:jc w:val="center"/>
              <w:rPr>
                <w:rFonts w:cstheme="minorHAnsi"/>
                <w:b/>
                <w:sz w:val="22"/>
                <w:szCs w:val="22"/>
              </w:rPr>
            </w:pPr>
            <w:r w:rsidRPr="001C1498">
              <w:rPr>
                <w:rFonts w:cstheme="minorHAnsi"/>
                <w:b/>
                <w:sz w:val="22"/>
                <w:szCs w:val="22"/>
              </w:rPr>
              <w:t>Lot n°</w:t>
            </w:r>
          </w:p>
        </w:tc>
        <w:tc>
          <w:tcPr>
            <w:tcW w:w="9072" w:type="dxa"/>
            <w:vAlign w:val="center"/>
          </w:tcPr>
          <w:p w14:paraId="0C369D3D" w14:textId="77777777" w:rsidR="00A45C54" w:rsidRPr="00D46994" w:rsidRDefault="00A45C54" w:rsidP="00D6232C">
            <w:pPr>
              <w:jc w:val="center"/>
              <w:rPr>
                <w:rFonts w:cstheme="minorHAnsi"/>
                <w:b/>
                <w:sz w:val="22"/>
                <w:szCs w:val="22"/>
              </w:rPr>
            </w:pPr>
            <w:r w:rsidRPr="00D46994">
              <w:rPr>
                <w:rFonts w:cstheme="minorHAnsi"/>
                <w:b/>
                <w:sz w:val="22"/>
                <w:szCs w:val="22"/>
              </w:rPr>
              <w:t>Intitulé</w:t>
            </w:r>
          </w:p>
        </w:tc>
      </w:tr>
      <w:tr w:rsidR="00A45C54" w:rsidRPr="001C1498" w14:paraId="7E8E76FD" w14:textId="77777777" w:rsidTr="00FC46BD">
        <w:trPr>
          <w:trHeight w:val="597"/>
        </w:trPr>
        <w:tc>
          <w:tcPr>
            <w:tcW w:w="993" w:type="dxa"/>
          </w:tcPr>
          <w:p w14:paraId="74EBF95B" w14:textId="77777777" w:rsidR="00A45C54" w:rsidRPr="001C1498" w:rsidRDefault="00A45C54" w:rsidP="00D6232C">
            <w:pPr>
              <w:tabs>
                <w:tab w:val="center" w:pos="4536"/>
                <w:tab w:val="right" w:pos="9072"/>
              </w:tabs>
              <w:spacing w:before="120"/>
              <w:jc w:val="center"/>
              <w:rPr>
                <w:rFonts w:cs="Arial"/>
                <w:sz w:val="22"/>
                <w:szCs w:val="22"/>
              </w:rPr>
            </w:pPr>
            <w:r w:rsidRPr="001C1498">
              <w:rPr>
                <w:rFonts w:cs="Arial"/>
                <w:sz w:val="22"/>
                <w:szCs w:val="22"/>
              </w:rPr>
              <w:t xml:space="preserve">Lot 1 </w:t>
            </w:r>
          </w:p>
        </w:tc>
        <w:tc>
          <w:tcPr>
            <w:tcW w:w="9072" w:type="dxa"/>
          </w:tcPr>
          <w:p w14:paraId="1BCA0A40" w14:textId="77777777" w:rsidR="00A45C54" w:rsidRPr="00D46994" w:rsidRDefault="00A45C54" w:rsidP="00D6232C">
            <w:pPr>
              <w:tabs>
                <w:tab w:val="center" w:pos="4536"/>
                <w:tab w:val="right" w:pos="9072"/>
              </w:tabs>
              <w:spacing w:before="120"/>
              <w:jc w:val="center"/>
              <w:rPr>
                <w:rFonts w:cs="Arial"/>
                <w:sz w:val="22"/>
                <w:szCs w:val="22"/>
              </w:rPr>
            </w:pPr>
            <w:r w:rsidRPr="00D46994">
              <w:rPr>
                <w:rFonts w:cs="Arial"/>
                <w:sz w:val="22"/>
                <w:szCs w:val="22"/>
              </w:rPr>
              <w:t>Prestations de Traiteurs pour les départements de Paris (75 - hors ESCP), Seine st Denis (93), Val d’Oise (95)</w:t>
            </w:r>
            <w:r>
              <w:rPr>
                <w:rFonts w:cs="Arial"/>
                <w:sz w:val="22"/>
                <w:szCs w:val="22"/>
              </w:rPr>
              <w:t>, Val de Marne (94)</w:t>
            </w:r>
          </w:p>
        </w:tc>
      </w:tr>
      <w:tr w:rsidR="00A45C54" w:rsidRPr="001C1498" w14:paraId="2D0BB25E" w14:textId="77777777" w:rsidTr="00FC46BD">
        <w:trPr>
          <w:trHeight w:val="752"/>
        </w:trPr>
        <w:tc>
          <w:tcPr>
            <w:tcW w:w="993" w:type="dxa"/>
          </w:tcPr>
          <w:p w14:paraId="3A77C065" w14:textId="77777777" w:rsidR="00A45C54" w:rsidRPr="001C1498" w:rsidRDefault="00A45C54" w:rsidP="00D6232C">
            <w:pPr>
              <w:tabs>
                <w:tab w:val="center" w:pos="4536"/>
                <w:tab w:val="right" w:pos="9072"/>
              </w:tabs>
              <w:spacing w:before="120"/>
              <w:jc w:val="center"/>
              <w:rPr>
                <w:rFonts w:cs="Arial"/>
                <w:sz w:val="22"/>
                <w:szCs w:val="22"/>
              </w:rPr>
            </w:pPr>
            <w:r w:rsidRPr="001C1498">
              <w:rPr>
                <w:rFonts w:cs="Arial"/>
                <w:sz w:val="22"/>
                <w:szCs w:val="22"/>
              </w:rPr>
              <w:t>Lot 2 </w:t>
            </w:r>
          </w:p>
        </w:tc>
        <w:tc>
          <w:tcPr>
            <w:tcW w:w="9072" w:type="dxa"/>
          </w:tcPr>
          <w:p w14:paraId="1F1CBF88" w14:textId="47377CC1" w:rsidR="00A45C54" w:rsidRPr="00D46994" w:rsidRDefault="00A45C54" w:rsidP="00D6232C">
            <w:pPr>
              <w:tabs>
                <w:tab w:val="center" w:pos="4536"/>
                <w:tab w:val="right" w:pos="9072"/>
              </w:tabs>
              <w:spacing w:before="120"/>
              <w:jc w:val="center"/>
              <w:rPr>
                <w:rFonts w:cs="Arial"/>
                <w:sz w:val="22"/>
                <w:szCs w:val="22"/>
              </w:rPr>
            </w:pPr>
            <w:r w:rsidRPr="00D46994">
              <w:rPr>
                <w:rFonts w:cs="Arial"/>
                <w:sz w:val="22"/>
                <w:szCs w:val="22"/>
              </w:rPr>
              <w:t>Prestations de traiteurs pour les départements des Yvelines (78 - hors HEC), Haut-de-Seine (92)</w:t>
            </w:r>
          </w:p>
        </w:tc>
      </w:tr>
      <w:tr w:rsidR="00A45C54" w:rsidRPr="001C1498" w14:paraId="0FFBFDDF" w14:textId="77777777" w:rsidTr="00FC46BD">
        <w:trPr>
          <w:trHeight w:val="498"/>
        </w:trPr>
        <w:tc>
          <w:tcPr>
            <w:tcW w:w="993" w:type="dxa"/>
          </w:tcPr>
          <w:p w14:paraId="34C6987D" w14:textId="77777777" w:rsidR="00A45C54" w:rsidRPr="001C1498" w:rsidRDefault="00A45C54" w:rsidP="00D6232C">
            <w:pPr>
              <w:tabs>
                <w:tab w:val="center" w:pos="4536"/>
                <w:tab w:val="right" w:pos="9072"/>
              </w:tabs>
              <w:spacing w:before="120"/>
              <w:jc w:val="center"/>
              <w:rPr>
                <w:rFonts w:cs="Arial"/>
                <w:sz w:val="22"/>
                <w:szCs w:val="22"/>
              </w:rPr>
            </w:pPr>
            <w:r w:rsidRPr="001C1498">
              <w:rPr>
                <w:rFonts w:cs="Arial"/>
                <w:sz w:val="22"/>
                <w:szCs w:val="22"/>
              </w:rPr>
              <w:t xml:space="preserve">Lot 3 </w:t>
            </w:r>
          </w:p>
        </w:tc>
        <w:tc>
          <w:tcPr>
            <w:tcW w:w="9072" w:type="dxa"/>
          </w:tcPr>
          <w:p w14:paraId="41D4D32B" w14:textId="77777777" w:rsidR="00A45C54" w:rsidRPr="00D46994" w:rsidRDefault="00A45C54" w:rsidP="00D6232C">
            <w:pPr>
              <w:tabs>
                <w:tab w:val="center" w:pos="4536"/>
                <w:tab w:val="right" w:pos="9072"/>
              </w:tabs>
              <w:spacing w:before="120"/>
              <w:jc w:val="center"/>
              <w:rPr>
                <w:rFonts w:cs="Arial"/>
                <w:sz w:val="22"/>
                <w:szCs w:val="22"/>
              </w:rPr>
            </w:pPr>
            <w:r w:rsidRPr="00D46994">
              <w:rPr>
                <w:rFonts w:cs="Arial"/>
                <w:sz w:val="22"/>
                <w:szCs w:val="22"/>
              </w:rPr>
              <w:t>Prestations de traiteurs pour HEC</w:t>
            </w:r>
            <w:r>
              <w:rPr>
                <w:rFonts w:cs="Arial"/>
                <w:sz w:val="22"/>
                <w:szCs w:val="22"/>
              </w:rPr>
              <w:t xml:space="preserve"> et </w:t>
            </w:r>
            <w:r w:rsidRPr="00D46994">
              <w:rPr>
                <w:rFonts w:cs="Arial"/>
                <w:sz w:val="22"/>
                <w:szCs w:val="22"/>
              </w:rPr>
              <w:t>ESCP</w:t>
            </w:r>
          </w:p>
        </w:tc>
      </w:tr>
      <w:tr w:rsidR="00A45C54" w:rsidRPr="001C1498" w14:paraId="01F8C3B5" w14:textId="77777777" w:rsidTr="00FC46BD">
        <w:trPr>
          <w:trHeight w:val="612"/>
        </w:trPr>
        <w:tc>
          <w:tcPr>
            <w:tcW w:w="993" w:type="dxa"/>
            <w:vAlign w:val="center"/>
          </w:tcPr>
          <w:p w14:paraId="51471619" w14:textId="77777777" w:rsidR="00A45C54" w:rsidRPr="001C1498" w:rsidRDefault="00A45C54" w:rsidP="00D6232C">
            <w:pPr>
              <w:jc w:val="center"/>
              <w:rPr>
                <w:rFonts w:cs="Arial"/>
                <w:sz w:val="22"/>
                <w:szCs w:val="22"/>
              </w:rPr>
            </w:pPr>
            <w:r w:rsidRPr="001C1498">
              <w:rPr>
                <w:rFonts w:cs="Arial"/>
                <w:sz w:val="22"/>
                <w:szCs w:val="22"/>
              </w:rPr>
              <w:t>Lot 4</w:t>
            </w:r>
          </w:p>
        </w:tc>
        <w:tc>
          <w:tcPr>
            <w:tcW w:w="9072" w:type="dxa"/>
            <w:vAlign w:val="center"/>
          </w:tcPr>
          <w:p w14:paraId="2F279EDD" w14:textId="77777777" w:rsidR="00A45C54" w:rsidRPr="00D46994" w:rsidRDefault="00A45C54" w:rsidP="00D6232C">
            <w:pPr>
              <w:jc w:val="center"/>
              <w:rPr>
                <w:rFonts w:cs="Arial"/>
                <w:sz w:val="22"/>
                <w:szCs w:val="22"/>
              </w:rPr>
            </w:pPr>
            <w:r w:rsidRPr="00D46994">
              <w:rPr>
                <w:rFonts w:cs="Arial"/>
                <w:sz w:val="22"/>
                <w:szCs w:val="22"/>
              </w:rPr>
              <w:t>Prestations de traiteurs</w:t>
            </w:r>
            <w:r>
              <w:rPr>
                <w:rFonts w:cs="Arial"/>
                <w:sz w:val="22"/>
                <w:szCs w:val="22"/>
              </w:rPr>
              <w:t xml:space="preserve"> évènementiel sur </w:t>
            </w:r>
            <w:r w:rsidRPr="00D46994">
              <w:rPr>
                <w:rFonts w:cs="Arial"/>
                <w:sz w:val="22"/>
                <w:szCs w:val="22"/>
              </w:rPr>
              <w:t xml:space="preserve">mesure </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695710">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9" w:name="_Toc127452671"/>
      <w:bookmarkStart w:id="20" w:name="_Toc180155005"/>
      <w:r w:rsidRPr="00020C02">
        <w:rPr>
          <w:rFonts w:cstheme="minorHAnsi"/>
          <w:i/>
          <w:iCs/>
          <w:color w:val="auto"/>
        </w:rPr>
        <w:t xml:space="preserve">Entités bénéficiaires du présent </w:t>
      </w:r>
      <w:bookmarkEnd w:id="19"/>
      <w:r w:rsidR="5090CD23" w:rsidRPr="00020C02">
        <w:rPr>
          <w:rFonts w:cstheme="minorHAnsi"/>
          <w:i/>
          <w:iCs/>
          <w:color w:val="auto"/>
        </w:rPr>
        <w:t>marché</w:t>
      </w:r>
      <w:bookmarkEnd w:id="20"/>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03D5800" w:rsidR="001612A2" w:rsidRPr="00020C02" w:rsidRDefault="40392D72" w:rsidP="005B0A85">
      <w:pPr>
        <w:pStyle w:val="Titre3"/>
        <w:numPr>
          <w:ilvl w:val="2"/>
          <w:numId w:val="12"/>
        </w:numPr>
        <w:ind w:left="2127"/>
        <w:jc w:val="both"/>
        <w:rPr>
          <w:rFonts w:cstheme="minorHAnsi"/>
          <w:i/>
          <w:iCs/>
          <w:color w:val="auto"/>
        </w:rPr>
      </w:pPr>
      <w:bookmarkStart w:id="21" w:name="_Toc127452672"/>
      <w:bookmarkStart w:id="22" w:name="_Toc180155006"/>
      <w:r w:rsidRPr="00020C02">
        <w:rPr>
          <w:rFonts w:cstheme="minorHAnsi"/>
          <w:i/>
          <w:iCs/>
          <w:color w:val="auto"/>
        </w:rPr>
        <w:t xml:space="preserve">Entités pouvant intégrer le présent </w:t>
      </w:r>
      <w:r w:rsidR="5090CD23" w:rsidRPr="00020C02">
        <w:rPr>
          <w:rFonts w:cstheme="minorHAnsi"/>
          <w:i/>
          <w:iCs/>
          <w:color w:val="auto"/>
        </w:rPr>
        <w:t>marché</w:t>
      </w:r>
      <w:r w:rsidRPr="00020C02">
        <w:rPr>
          <w:rFonts w:cstheme="minorHAnsi"/>
          <w:i/>
          <w:iCs/>
          <w:color w:val="auto"/>
        </w:rPr>
        <w:t xml:space="preserve"> </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23EE04AB" w14:textId="532E0BF8" w:rsidR="00DA13EC" w:rsidRPr="00E94574" w:rsidRDefault="26EF62C5" w:rsidP="00695710">
      <w:pPr>
        <w:pStyle w:val="Titre2"/>
      </w:pPr>
      <w:bookmarkStart w:id="23" w:name="_Toc5792948"/>
      <w:bookmarkStart w:id="24" w:name="_Toc180155008"/>
      <w:r>
        <w:t xml:space="preserve">Forme </w:t>
      </w:r>
      <w:r w:rsidR="31AB4750">
        <w:t xml:space="preserve">et montant </w:t>
      </w:r>
      <w:r>
        <w:t>du marché</w:t>
      </w:r>
      <w:bookmarkEnd w:id="23"/>
      <w:bookmarkEnd w:id="24"/>
      <w:r w:rsidR="20669C20">
        <w:t xml:space="preserve"> </w:t>
      </w:r>
    </w:p>
    <w:p w14:paraId="7D35D980" w14:textId="3E10F151" w:rsidR="00DA13EC" w:rsidRPr="00F8747C"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0F6955">
        <w:rPr>
          <w:rFonts w:cstheme="minorHAnsi"/>
          <w:bCs/>
          <w:sz w:val="20"/>
          <w:szCs w:val="20"/>
        </w:rPr>
        <w:t>accord-cadre multi attributaire</w:t>
      </w:r>
      <w:r w:rsidR="00BE0F31" w:rsidRPr="000F6955">
        <w:rPr>
          <w:rFonts w:cstheme="minorHAnsi"/>
          <w:bCs/>
          <w:sz w:val="20"/>
          <w:szCs w:val="20"/>
        </w:rPr>
        <w:t>s</w:t>
      </w:r>
      <w:r w:rsidRPr="000F6955">
        <w:rPr>
          <w:rFonts w:cstheme="minorHAnsi"/>
          <w:bCs/>
          <w:sz w:val="20"/>
          <w:szCs w:val="20"/>
        </w:rPr>
        <w:t xml:space="preserve"> </w:t>
      </w:r>
      <w:r w:rsidR="00DA13EC" w:rsidRPr="000F6955">
        <w:rPr>
          <w:rFonts w:cstheme="minorHAnsi"/>
          <w:bCs/>
          <w:sz w:val="20"/>
          <w:szCs w:val="20"/>
        </w:rPr>
        <w:t xml:space="preserve">à bons de commande, en application des articles </w:t>
      </w:r>
      <w:r w:rsidR="006958D2" w:rsidRPr="000F6955">
        <w:rPr>
          <w:rFonts w:cstheme="minorHAnsi"/>
          <w:bCs/>
          <w:sz w:val="20"/>
          <w:szCs w:val="20"/>
        </w:rPr>
        <w:t xml:space="preserve">R. 2162-13 et R. 2162-14 du </w:t>
      </w:r>
      <w:r w:rsidR="00B10909" w:rsidRPr="000F6955">
        <w:rPr>
          <w:rFonts w:cstheme="minorHAnsi"/>
          <w:bCs/>
          <w:sz w:val="20"/>
          <w:szCs w:val="20"/>
        </w:rPr>
        <w:t>Code de la commande publique</w:t>
      </w:r>
      <w:r w:rsidRPr="000F6955">
        <w:rPr>
          <w:rFonts w:cstheme="minorHAnsi"/>
          <w:bCs/>
          <w:sz w:val="20"/>
          <w:szCs w:val="20"/>
        </w:rPr>
        <w:t>.</w:t>
      </w:r>
    </w:p>
    <w:p w14:paraId="329A4CB1" w14:textId="4DAB4207"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bons de commande sont des </w:t>
      </w:r>
      <w:r w:rsidRPr="000F6955">
        <w:rPr>
          <w:rFonts w:cstheme="minorHAnsi"/>
          <w:bCs/>
          <w:sz w:val="20"/>
          <w:szCs w:val="20"/>
        </w:rPr>
        <w:t>documents écrits, adressés au</w:t>
      </w:r>
      <w:r w:rsidR="00AD7C46" w:rsidRPr="000F6955">
        <w:rPr>
          <w:rFonts w:cstheme="minorHAnsi"/>
          <w:bCs/>
          <w:sz w:val="20"/>
          <w:szCs w:val="20"/>
        </w:rPr>
        <w:t xml:space="preserve">x </w:t>
      </w:r>
      <w:r w:rsidRPr="000F6955">
        <w:rPr>
          <w:rFonts w:cstheme="minorHAnsi"/>
          <w:bCs/>
          <w:sz w:val="20"/>
          <w:szCs w:val="20"/>
        </w:rPr>
        <w:t>titulaire</w:t>
      </w:r>
      <w:r w:rsidR="006958D2" w:rsidRPr="000F6955">
        <w:rPr>
          <w:rFonts w:cstheme="minorHAnsi"/>
          <w:bCs/>
          <w:sz w:val="20"/>
          <w:szCs w:val="20"/>
        </w:rPr>
        <w:t>s</w:t>
      </w:r>
      <w:r w:rsidRPr="000F6955">
        <w:rPr>
          <w:rFonts w:cstheme="minorHAnsi"/>
          <w:bCs/>
          <w:sz w:val="20"/>
          <w:szCs w:val="20"/>
        </w:rPr>
        <w:t xml:space="preserve"> de l’accord-cadre, qui précisent les prestations telles que décrites au présent accord-cadre, dont l’exécution est </w:t>
      </w:r>
      <w:r w:rsidRPr="00F8747C">
        <w:rPr>
          <w:rFonts w:cstheme="minorHAnsi"/>
          <w:bCs/>
          <w:sz w:val="20"/>
          <w:szCs w:val="20"/>
        </w:rPr>
        <w:t>demandée et en déterminent les quantités.</w:t>
      </w:r>
    </w:p>
    <w:p w14:paraId="25BD1279" w14:textId="40946FE0" w:rsidR="000E186D" w:rsidRPr="00F8747C" w:rsidRDefault="5A04F5A0" w:rsidP="392B7E6E">
      <w:pPr>
        <w:spacing w:before="120" w:after="120"/>
        <w:jc w:val="both"/>
        <w:rPr>
          <w:sz w:val="20"/>
          <w:szCs w:val="20"/>
        </w:rPr>
      </w:pPr>
      <w:r w:rsidRPr="48715C10">
        <w:rPr>
          <w:sz w:val="20"/>
          <w:szCs w:val="20"/>
        </w:rPr>
        <w:t>À</w:t>
      </w:r>
      <w:r w:rsidR="2E805776" w:rsidRPr="48715C10">
        <w:rPr>
          <w:sz w:val="20"/>
          <w:szCs w:val="20"/>
        </w:rPr>
        <w:t xml:space="preserve"> l’expiration de l’accord-cadre, aucun bon de commande ne pourra plus être émis, mais l’exécution des bons de commande déjà émis sera </w:t>
      </w:r>
      <w:r w:rsidR="2E805776" w:rsidRPr="00E94574">
        <w:rPr>
          <w:sz w:val="20"/>
          <w:szCs w:val="20"/>
        </w:rPr>
        <w:t xml:space="preserve">poursuivie jusqu’à son terme. La durée d'exécution des bons de commande ne pourra cependant pas excéder de plus de 6 mois la fin de </w:t>
      </w:r>
      <w:r w:rsidR="2E805776" w:rsidRPr="48715C10">
        <w:rPr>
          <w:sz w:val="20"/>
          <w:szCs w:val="20"/>
        </w:rPr>
        <w:t>validité de l’accord-cadre.</w:t>
      </w:r>
    </w:p>
    <w:p w14:paraId="27CB5F2C" w14:textId="77777777" w:rsidR="00D37E5B" w:rsidRDefault="00D37E5B" w:rsidP="00B25076">
      <w:pPr>
        <w:spacing w:after="120"/>
        <w:jc w:val="both"/>
        <w:rPr>
          <w:rFonts w:cstheme="minorHAnsi"/>
          <w:sz w:val="20"/>
          <w:szCs w:val="20"/>
        </w:rPr>
      </w:pP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DA3D48" w14:paraId="025D1644" w14:textId="77777777" w:rsidTr="392B7E6E">
        <w:tc>
          <w:tcPr>
            <w:tcW w:w="4110" w:type="dxa"/>
            <w:shd w:val="clear" w:color="auto" w:fill="F2F2F2" w:themeFill="background1" w:themeFillShade="F2"/>
            <w:vAlign w:val="center"/>
          </w:tcPr>
          <w:p w14:paraId="571279AD" w14:textId="5D4297DE" w:rsidR="00B25076" w:rsidRPr="00DA3D48" w:rsidRDefault="00E16CC7" w:rsidP="392B7E6E">
            <w:pPr>
              <w:spacing w:after="0"/>
              <w:jc w:val="both"/>
              <w:rPr>
                <w:i/>
                <w:iCs/>
                <w:sz w:val="20"/>
                <w:szCs w:val="20"/>
              </w:rPr>
            </w:pPr>
            <w:r w:rsidRPr="00DA3D48">
              <w:rPr>
                <w:sz w:val="20"/>
                <w:szCs w:val="20"/>
              </w:rPr>
              <w:t>Montant</w:t>
            </w:r>
            <w:r w:rsidR="569C3900" w:rsidRPr="00DA3D48">
              <w:rPr>
                <w:sz w:val="20"/>
                <w:szCs w:val="20"/>
              </w:rPr>
              <w:t xml:space="preserve"> m</w:t>
            </w:r>
            <w:r w:rsidR="5AC6CA15" w:rsidRPr="00DA3D48">
              <w:rPr>
                <w:sz w:val="20"/>
                <w:szCs w:val="20"/>
              </w:rPr>
              <w:t xml:space="preserve">aximum </w:t>
            </w:r>
            <w:r w:rsidR="5AC6CA15" w:rsidRPr="00DA3D48">
              <w:rPr>
                <w:color w:val="000000" w:themeColor="text1"/>
                <w:sz w:val="20"/>
                <w:szCs w:val="20"/>
              </w:rPr>
              <w:t>sur la durée totale du marché, toutes reconductions comprises</w:t>
            </w:r>
            <w:r w:rsidR="1D76EBA3" w:rsidRPr="00DA3D48">
              <w:rPr>
                <w:color w:val="000000" w:themeColor="text1"/>
                <w:sz w:val="20"/>
                <w:szCs w:val="20"/>
              </w:rPr>
              <w:t xml:space="preserve"> </w:t>
            </w:r>
          </w:p>
        </w:tc>
        <w:tc>
          <w:tcPr>
            <w:tcW w:w="4815" w:type="dxa"/>
            <w:vAlign w:val="center"/>
          </w:tcPr>
          <w:p w14:paraId="7AD2C1AD" w14:textId="640CC052" w:rsidR="00B25076" w:rsidRPr="00DA3D48" w:rsidRDefault="002315BA" w:rsidP="00350F6D">
            <w:pPr>
              <w:spacing w:after="120"/>
              <w:jc w:val="center"/>
              <w:rPr>
                <w:color w:val="FF0000"/>
                <w:sz w:val="20"/>
                <w:szCs w:val="20"/>
              </w:rPr>
            </w:pPr>
            <w:r w:rsidRPr="00DA3D48">
              <w:rPr>
                <w:b/>
                <w:bCs/>
                <w:sz w:val="20"/>
                <w:szCs w:val="20"/>
              </w:rPr>
              <w:t xml:space="preserve">676 476 </w:t>
            </w:r>
            <w:r w:rsidR="00350F6D" w:rsidRPr="00DA3D48">
              <w:rPr>
                <w:b/>
                <w:bCs/>
                <w:sz w:val="20"/>
                <w:szCs w:val="20"/>
              </w:rPr>
              <w:t>€ TTC</w:t>
            </w:r>
          </w:p>
        </w:tc>
      </w:tr>
    </w:tbl>
    <w:p w14:paraId="08913BFF" w14:textId="7ECEEBA9" w:rsidR="008455C7" w:rsidRPr="00DA3D48" w:rsidRDefault="008455C7" w:rsidP="002315BA">
      <w:pPr>
        <w:spacing w:before="240" w:after="120" w:line="240" w:lineRule="auto"/>
        <w:ind w:left="357"/>
        <w:jc w:val="both"/>
        <w:rPr>
          <w:rFonts w:cs="Arial"/>
          <w:color w:val="FF0000"/>
        </w:rPr>
      </w:pPr>
      <w:bookmarkStart w:id="25" w:name="_Toc180155011"/>
      <w:r w:rsidRPr="00DA3D48">
        <w:rPr>
          <w:b/>
          <w:bCs/>
          <w:sz w:val="20"/>
          <w:szCs w:val="20"/>
          <w:u w:val="single"/>
        </w:rPr>
        <w:t>Montant estimé du besoin :</w:t>
      </w:r>
      <w:r w:rsidRPr="00DA3D48">
        <w:rPr>
          <w:rFonts w:cs="Arial"/>
          <w:szCs w:val="20"/>
        </w:rPr>
        <w:t xml:space="preserve"> </w:t>
      </w:r>
      <w:r w:rsidR="001C73BC" w:rsidRPr="00DA3D48">
        <w:rPr>
          <w:rFonts w:cstheme="minorHAnsi"/>
          <w:sz w:val="20"/>
          <w:szCs w:val="20"/>
        </w:rPr>
        <w:t xml:space="preserve">A titre indicatif, </w:t>
      </w:r>
      <w:r w:rsidRPr="00DA3D48">
        <w:rPr>
          <w:rFonts w:cstheme="minorHAnsi"/>
          <w:sz w:val="20"/>
          <w:szCs w:val="20"/>
        </w:rPr>
        <w:t xml:space="preserve">le montant des prestations à exécuter au cours de la période correspondant à </w:t>
      </w:r>
      <w:sdt>
        <w:sdtPr>
          <w:rPr>
            <w:rFonts w:cstheme="minorHAnsi"/>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350F6D" w:rsidRPr="00DA3D48">
            <w:rPr>
              <w:rFonts w:cstheme="minorHAnsi"/>
              <w:sz w:val="20"/>
              <w:szCs w:val="20"/>
            </w:rPr>
            <w:t>la durée totale du marché</w:t>
          </w:r>
        </w:sdtContent>
      </w:sdt>
      <w:r w:rsidRPr="00DA3D48">
        <w:rPr>
          <w:rFonts w:cstheme="minorHAnsi"/>
          <w:sz w:val="20"/>
          <w:szCs w:val="20"/>
        </w:rPr>
        <w:t xml:space="preserve"> est estimé à</w:t>
      </w:r>
      <w:r w:rsidRPr="00DA3D48">
        <w:rPr>
          <w:rFonts w:cs="Arial"/>
        </w:rPr>
        <w:t xml:space="preserve"> </w:t>
      </w:r>
      <w:r w:rsidR="002315BA" w:rsidRPr="00DA3D48">
        <w:rPr>
          <w:rFonts w:cstheme="minorHAnsi"/>
          <w:b/>
          <w:bCs/>
          <w:sz w:val="20"/>
          <w:szCs w:val="20"/>
        </w:rPr>
        <w:t xml:space="preserve">583 169 </w:t>
      </w:r>
      <w:r w:rsidRPr="00DA3D48">
        <w:rPr>
          <w:rFonts w:cstheme="minorHAnsi"/>
          <w:b/>
          <w:bCs/>
          <w:sz w:val="20"/>
          <w:szCs w:val="20"/>
        </w:rPr>
        <w:t>euros T</w:t>
      </w:r>
      <w:r w:rsidR="00350F6D" w:rsidRPr="00DA3D48">
        <w:rPr>
          <w:rFonts w:cstheme="minorHAnsi"/>
          <w:b/>
          <w:bCs/>
          <w:sz w:val="20"/>
          <w:szCs w:val="20"/>
        </w:rPr>
        <w:t>TC</w:t>
      </w:r>
      <w:r w:rsidRPr="00DA3D48">
        <w:rPr>
          <w:rFonts w:cstheme="minorHAnsi"/>
          <w:b/>
          <w:bCs/>
          <w:sz w:val="20"/>
          <w:szCs w:val="20"/>
        </w:rPr>
        <w:t>.</w:t>
      </w:r>
    </w:p>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17"/>
      <w:bookmarkStart w:id="27" w:name="_Toc201920401"/>
      <w:bookmarkEnd w:id="25"/>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6"/>
      <w:bookmarkEnd w:id="27"/>
    </w:p>
    <w:p w14:paraId="55DA5874" w14:textId="0948A024" w:rsidR="00C22DDA" w:rsidRPr="00DA3D48" w:rsidRDefault="00131FF8" w:rsidP="00DA3D48">
      <w:pPr>
        <w:pStyle w:val="Titre2"/>
      </w:pPr>
      <w:bookmarkStart w:id="28" w:name="_Toc180155018"/>
      <w:r w:rsidRPr="00FE4B34">
        <w:t xml:space="preserve">Durée </w:t>
      </w:r>
      <w:r w:rsidR="009C0EB2">
        <w:t xml:space="preserve">initiale </w:t>
      </w:r>
      <w:r w:rsidRPr="00FE4B34">
        <w:t>du marché</w:t>
      </w:r>
      <w:bookmarkEnd w:id="28"/>
    </w:p>
    <w:p w14:paraId="010E70EA" w14:textId="52962055" w:rsidR="00131FF8" w:rsidRPr="00041092" w:rsidRDefault="00C22DDA" w:rsidP="00131FF8">
      <w:pPr>
        <w:spacing w:after="18"/>
        <w:jc w:val="both"/>
        <w:rPr>
          <w:rFonts w:cstheme="minorHAnsi"/>
          <w:bCs/>
          <w:sz w:val="20"/>
          <w:szCs w:val="20"/>
        </w:rPr>
      </w:pPr>
      <w:r w:rsidRPr="007D0ADC">
        <w:rPr>
          <w:rFonts w:cstheme="minorHAnsi"/>
          <w:bCs/>
          <w:sz w:val="20"/>
          <w:szCs w:val="20"/>
        </w:rPr>
        <w:t xml:space="preserve">Le </w:t>
      </w:r>
      <w:r w:rsidRPr="007D0ADC">
        <w:rPr>
          <w:rFonts w:cstheme="minorHAnsi"/>
          <w:sz w:val="20"/>
          <w:szCs w:val="20"/>
        </w:rPr>
        <w:t xml:space="preserve">marché </w:t>
      </w:r>
      <w:r w:rsidRPr="007D0ADC">
        <w:rPr>
          <w:rFonts w:cstheme="minorHAnsi"/>
          <w:bCs/>
          <w:sz w:val="20"/>
          <w:szCs w:val="20"/>
        </w:rPr>
        <w:t xml:space="preserve">conclu pour </w:t>
      </w:r>
      <w:r w:rsidR="00C5668D">
        <w:rPr>
          <w:rFonts w:cstheme="minorHAnsi"/>
          <w:bCs/>
          <w:sz w:val="20"/>
          <w:szCs w:val="20"/>
        </w:rPr>
        <w:t>une</w:t>
      </w:r>
      <w:r w:rsidRPr="007D0ADC">
        <w:rPr>
          <w:rFonts w:cstheme="minorHAnsi"/>
          <w:bCs/>
          <w:sz w:val="20"/>
          <w:szCs w:val="20"/>
        </w:rPr>
        <w:t xml:space="preserve"> </w:t>
      </w:r>
      <w:r w:rsidRPr="00146244">
        <w:rPr>
          <w:rFonts w:cstheme="minorHAnsi"/>
          <w:bCs/>
          <w:sz w:val="20"/>
          <w:szCs w:val="20"/>
        </w:rPr>
        <w:t xml:space="preserve">période </w:t>
      </w:r>
      <w:r w:rsidR="00C5668D">
        <w:rPr>
          <w:rFonts w:cstheme="minorHAnsi"/>
          <w:bCs/>
          <w:sz w:val="20"/>
          <w:szCs w:val="20"/>
        </w:rPr>
        <w:t xml:space="preserve">initiale </w:t>
      </w:r>
      <w:r w:rsidRPr="00146244">
        <w:rPr>
          <w:rFonts w:cstheme="minorHAnsi"/>
          <w:bCs/>
          <w:sz w:val="20"/>
          <w:szCs w:val="20"/>
        </w:rPr>
        <w:t>allan</w:t>
      </w:r>
      <w:r w:rsidR="00C5668D">
        <w:rPr>
          <w:rFonts w:cstheme="minorHAnsi"/>
          <w:bCs/>
          <w:sz w:val="20"/>
          <w:szCs w:val="20"/>
        </w:rPr>
        <w:t>t</w:t>
      </w:r>
      <w:r w:rsidR="00041092" w:rsidRPr="00146244">
        <w:rPr>
          <w:rFonts w:cstheme="minorHAnsi"/>
          <w:sz w:val="20"/>
          <w:szCs w:val="20"/>
        </w:rPr>
        <w:t xml:space="preserve"> </w:t>
      </w:r>
      <w:r w:rsidR="00AA2897">
        <w:rPr>
          <w:rFonts w:cstheme="minorHAnsi"/>
          <w:sz w:val="20"/>
          <w:szCs w:val="20"/>
        </w:rPr>
        <w:t xml:space="preserve">du </w:t>
      </w:r>
      <w:r w:rsidR="00AA2897" w:rsidRPr="00AA2897">
        <w:rPr>
          <w:rFonts w:cstheme="minorHAnsi"/>
          <w:b/>
          <w:bCs/>
          <w:sz w:val="20"/>
          <w:szCs w:val="20"/>
        </w:rPr>
        <w:t>01/11/2025</w:t>
      </w:r>
      <w:r w:rsidR="00AA2897">
        <w:rPr>
          <w:rFonts w:cstheme="minorHAnsi"/>
          <w:sz w:val="20"/>
          <w:szCs w:val="20"/>
        </w:rPr>
        <w:t xml:space="preserve"> (</w:t>
      </w:r>
      <w:r w:rsidR="00AA2897" w:rsidRPr="00AA2897">
        <w:rPr>
          <w:rFonts w:cstheme="minorHAnsi"/>
          <w:sz w:val="20"/>
          <w:szCs w:val="20"/>
        </w:rPr>
        <w:t xml:space="preserve">ou </w:t>
      </w:r>
      <w:r w:rsidR="008E1317">
        <w:rPr>
          <w:rFonts w:cstheme="minorHAnsi"/>
          <w:sz w:val="20"/>
          <w:szCs w:val="20"/>
        </w:rPr>
        <w:t xml:space="preserve">à compter </w:t>
      </w:r>
      <w:r w:rsidR="00AA2897" w:rsidRPr="00AA2897">
        <w:rPr>
          <w:rFonts w:cstheme="minorHAnsi"/>
          <w:sz w:val="20"/>
          <w:szCs w:val="20"/>
        </w:rPr>
        <w:t xml:space="preserve">de </w:t>
      </w:r>
      <w:r w:rsidR="00041092" w:rsidRPr="00AA2897">
        <w:rPr>
          <w:rFonts w:cstheme="minorHAnsi"/>
          <w:sz w:val="20"/>
          <w:szCs w:val="20"/>
        </w:rPr>
        <w:t xml:space="preserve">la date de </w:t>
      </w:r>
      <w:r w:rsidR="00920EEF">
        <w:rPr>
          <w:rFonts w:cstheme="minorHAnsi"/>
          <w:sz w:val="20"/>
          <w:szCs w:val="20"/>
        </w:rPr>
        <w:t>notification</w:t>
      </w:r>
      <w:r w:rsidR="00AA2897" w:rsidRPr="00AA2897">
        <w:rPr>
          <w:rFonts w:cstheme="minorHAnsi"/>
          <w:sz w:val="20"/>
          <w:szCs w:val="20"/>
        </w:rPr>
        <w:t xml:space="preserve"> si celle-ci est postérieure)</w:t>
      </w:r>
      <w:r w:rsidR="00041092" w:rsidRPr="00146244">
        <w:rPr>
          <w:rFonts w:cstheme="minorHAnsi"/>
          <w:sz w:val="20"/>
          <w:szCs w:val="20"/>
        </w:rPr>
        <w:t xml:space="preserve"> jusqu’au </w:t>
      </w:r>
      <w:r w:rsidR="00041092" w:rsidRPr="00146244">
        <w:rPr>
          <w:rFonts w:cstheme="minorHAnsi"/>
          <w:b/>
          <w:bCs/>
          <w:sz w:val="20"/>
          <w:szCs w:val="20"/>
        </w:rPr>
        <w:t>31/10/2026</w:t>
      </w:r>
      <w:r w:rsidR="00041092" w:rsidRPr="00146244">
        <w:rPr>
          <w:rFonts w:cstheme="minorHAnsi"/>
          <w:sz w:val="20"/>
          <w:szCs w:val="20"/>
        </w:rPr>
        <w:t>.</w:t>
      </w:r>
      <w:r w:rsidR="00041092" w:rsidRPr="00041092">
        <w:rPr>
          <w:rFonts w:cstheme="minorHAnsi"/>
          <w:sz w:val="20"/>
          <w:szCs w:val="20"/>
        </w:rPr>
        <w:t xml:space="preserve"> </w:t>
      </w:r>
      <w:r w:rsidR="00041092" w:rsidRPr="00041092">
        <w:rPr>
          <w:rFonts w:cstheme="minorHAnsi"/>
          <w:bCs/>
          <w:sz w:val="20"/>
          <w:szCs w:val="20"/>
        </w:rPr>
        <w:t xml:space="preserve"> </w:t>
      </w:r>
    </w:p>
    <w:p w14:paraId="7904C46A" w14:textId="013C33E9" w:rsidR="00C5668D" w:rsidRPr="00C5668D" w:rsidRDefault="00C5668D" w:rsidP="00695710">
      <w:pPr>
        <w:pStyle w:val="Titre2"/>
      </w:pPr>
      <w:r>
        <w:t>Reconduction</w:t>
      </w:r>
    </w:p>
    <w:p w14:paraId="67F04B24" w14:textId="68434BB1" w:rsidR="00131FF8" w:rsidRPr="0025746F" w:rsidRDefault="00131FF8" w:rsidP="00FB61B0">
      <w:pPr>
        <w:spacing w:before="240" w:after="18"/>
        <w:jc w:val="both"/>
        <w:rPr>
          <w:rFonts w:cstheme="minorHAnsi"/>
          <w:sz w:val="20"/>
          <w:szCs w:val="20"/>
        </w:rPr>
      </w:pPr>
      <w:r w:rsidRPr="0025746F">
        <w:rPr>
          <w:rFonts w:cstheme="minorHAnsi"/>
          <w:sz w:val="20"/>
          <w:szCs w:val="20"/>
        </w:rPr>
        <w:t xml:space="preserve">Le marché est reconduit tacitement jusqu'à son terme. Le nombre de périodes de reconduction est fixé à </w:t>
      </w:r>
      <w:r w:rsidR="00C22DDA" w:rsidRPr="0025746F">
        <w:rPr>
          <w:rFonts w:cstheme="minorHAnsi"/>
          <w:sz w:val="20"/>
          <w:szCs w:val="20"/>
        </w:rPr>
        <w:t>3</w:t>
      </w:r>
      <w:r w:rsidRPr="0025746F">
        <w:rPr>
          <w:rFonts w:cstheme="minorHAnsi"/>
          <w:sz w:val="20"/>
          <w:szCs w:val="20"/>
        </w:rPr>
        <w:t>.</w:t>
      </w:r>
    </w:p>
    <w:p w14:paraId="334341F1" w14:textId="08DB3613" w:rsidR="00C22DDA" w:rsidRPr="00041092" w:rsidRDefault="7FEA16C0" w:rsidP="00C22DDA">
      <w:pPr>
        <w:spacing w:after="18"/>
        <w:jc w:val="both"/>
        <w:rPr>
          <w:sz w:val="20"/>
          <w:szCs w:val="20"/>
        </w:rPr>
      </w:pPr>
      <w:r w:rsidRPr="0025746F">
        <w:rPr>
          <w:sz w:val="20"/>
          <w:szCs w:val="20"/>
        </w:rPr>
        <w:t>La durée de chaque période de reconduction est d</w:t>
      </w:r>
      <w:r w:rsidR="00C22DDA" w:rsidRPr="0025746F">
        <w:rPr>
          <w:sz w:val="20"/>
          <w:szCs w:val="20"/>
        </w:rPr>
        <w:t>’un an</w:t>
      </w:r>
      <w:r w:rsidRPr="0025746F">
        <w:rPr>
          <w:sz w:val="20"/>
          <w:szCs w:val="20"/>
        </w:rPr>
        <w:t xml:space="preserve">. </w:t>
      </w:r>
      <w:r w:rsidR="00131FF8" w:rsidRPr="0025746F">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726E25FA" w14:textId="77777777" w:rsidR="00041092" w:rsidRPr="0025746F" w:rsidRDefault="00041092" w:rsidP="00C22DDA">
      <w:pPr>
        <w:spacing w:after="18"/>
        <w:jc w:val="both"/>
        <w:rPr>
          <w:rFonts w:cstheme="minorHAnsi"/>
          <w:sz w:val="20"/>
          <w:szCs w:val="20"/>
        </w:rPr>
      </w:pPr>
    </w:p>
    <w:p w14:paraId="3BFAA359" w14:textId="77777777" w:rsidR="00041092" w:rsidRDefault="00041092" w:rsidP="00041092">
      <w:pPr>
        <w:spacing w:after="18"/>
        <w:jc w:val="both"/>
        <w:rPr>
          <w:rFonts w:cstheme="minorHAnsi"/>
          <w:sz w:val="20"/>
          <w:szCs w:val="20"/>
        </w:rPr>
      </w:pPr>
      <w:r w:rsidRPr="0025746F">
        <w:rPr>
          <w:sz w:val="20"/>
          <w:szCs w:val="20"/>
        </w:rPr>
        <w:t xml:space="preserve">La durée maximale du marché, toutes périodes confondues, est de 4 </w:t>
      </w:r>
      <w:r w:rsidRPr="0025746F">
        <w:rPr>
          <w:rFonts w:cstheme="minorHAnsi"/>
          <w:sz w:val="20"/>
          <w:szCs w:val="20"/>
        </w:rPr>
        <w:t>années</w:t>
      </w:r>
      <w:r>
        <w:rPr>
          <w:rFonts w:cstheme="minorHAnsi"/>
          <w:sz w:val="20"/>
          <w:szCs w:val="20"/>
        </w:rPr>
        <w:t xml:space="preserve"> selon le détail suivant :</w:t>
      </w:r>
    </w:p>
    <w:p w14:paraId="195962FA" w14:textId="3E9B1676" w:rsidR="00041092" w:rsidRPr="00146244" w:rsidRDefault="00C5668D" w:rsidP="00AA2897">
      <w:pPr>
        <w:pStyle w:val="Paragraphedeliste"/>
        <w:numPr>
          <w:ilvl w:val="0"/>
          <w:numId w:val="18"/>
        </w:numPr>
        <w:spacing w:after="18"/>
        <w:jc w:val="both"/>
        <w:rPr>
          <w:b/>
          <w:bCs/>
          <w:sz w:val="20"/>
          <w:szCs w:val="20"/>
        </w:rPr>
      </w:pPr>
      <w:r>
        <w:rPr>
          <w:sz w:val="20"/>
          <w:szCs w:val="20"/>
        </w:rPr>
        <w:t>Période initiale</w:t>
      </w:r>
      <w:r w:rsidR="00041092" w:rsidRPr="00146244">
        <w:rPr>
          <w:sz w:val="20"/>
          <w:szCs w:val="20"/>
        </w:rPr>
        <w:t xml:space="preserve"> : </w:t>
      </w:r>
      <w:r w:rsidR="00AA2897">
        <w:rPr>
          <w:rFonts w:cstheme="minorHAnsi"/>
          <w:sz w:val="20"/>
          <w:szCs w:val="20"/>
        </w:rPr>
        <w:t xml:space="preserve">du </w:t>
      </w:r>
      <w:r w:rsidR="00AA2897" w:rsidRPr="00AA2897">
        <w:rPr>
          <w:rFonts w:cstheme="minorHAnsi"/>
          <w:b/>
          <w:bCs/>
          <w:sz w:val="20"/>
          <w:szCs w:val="20"/>
        </w:rPr>
        <w:t>01/11/2025</w:t>
      </w:r>
      <w:r w:rsidR="00AA2897">
        <w:rPr>
          <w:rFonts w:cstheme="minorHAnsi"/>
          <w:sz w:val="20"/>
          <w:szCs w:val="20"/>
        </w:rPr>
        <w:t xml:space="preserve"> (</w:t>
      </w:r>
      <w:r w:rsidR="00AA2897" w:rsidRPr="00AA2897">
        <w:rPr>
          <w:rFonts w:cstheme="minorHAnsi"/>
          <w:sz w:val="20"/>
          <w:szCs w:val="20"/>
        </w:rPr>
        <w:t>ou</w:t>
      </w:r>
      <w:r w:rsidR="008E1317">
        <w:rPr>
          <w:rFonts w:cstheme="minorHAnsi"/>
          <w:sz w:val="20"/>
          <w:szCs w:val="20"/>
        </w:rPr>
        <w:t xml:space="preserve"> à compter </w:t>
      </w:r>
      <w:r w:rsidR="00AA2897" w:rsidRPr="00AA2897">
        <w:rPr>
          <w:rFonts w:cstheme="minorHAnsi"/>
          <w:sz w:val="20"/>
          <w:szCs w:val="20"/>
        </w:rPr>
        <w:t>de la date de</w:t>
      </w:r>
      <w:r w:rsidR="008E1317">
        <w:rPr>
          <w:rFonts w:cstheme="minorHAnsi"/>
          <w:sz w:val="20"/>
          <w:szCs w:val="20"/>
        </w:rPr>
        <w:t xml:space="preserve"> </w:t>
      </w:r>
      <w:r w:rsidR="00920EEF">
        <w:rPr>
          <w:rFonts w:cstheme="minorHAnsi"/>
          <w:sz w:val="20"/>
          <w:szCs w:val="20"/>
        </w:rPr>
        <w:t>notification</w:t>
      </w:r>
      <w:r w:rsidR="00AA2897" w:rsidRPr="00AA2897">
        <w:rPr>
          <w:rFonts w:cstheme="minorHAnsi"/>
          <w:sz w:val="20"/>
          <w:szCs w:val="20"/>
        </w:rPr>
        <w:t xml:space="preserve"> si celle-ci est postérieure)</w:t>
      </w:r>
      <w:r w:rsidR="00AA2897" w:rsidRPr="00146244">
        <w:rPr>
          <w:rFonts w:cstheme="minorHAnsi"/>
          <w:sz w:val="20"/>
          <w:szCs w:val="20"/>
        </w:rPr>
        <w:t xml:space="preserve"> </w:t>
      </w:r>
      <w:r w:rsidR="009C07AE" w:rsidRPr="00AA2897">
        <w:rPr>
          <w:sz w:val="20"/>
          <w:szCs w:val="20"/>
        </w:rPr>
        <w:t>au</w:t>
      </w:r>
      <w:r w:rsidR="00041092" w:rsidRPr="00146244">
        <w:rPr>
          <w:sz w:val="20"/>
          <w:szCs w:val="20"/>
        </w:rPr>
        <w:t xml:space="preserve"> </w:t>
      </w:r>
      <w:r w:rsidR="00041092" w:rsidRPr="00146244">
        <w:rPr>
          <w:b/>
          <w:bCs/>
          <w:sz w:val="20"/>
          <w:szCs w:val="20"/>
        </w:rPr>
        <w:t>31/1</w:t>
      </w:r>
      <w:r w:rsidR="007D0ADC">
        <w:rPr>
          <w:b/>
          <w:bCs/>
          <w:sz w:val="20"/>
          <w:szCs w:val="20"/>
        </w:rPr>
        <w:t>0</w:t>
      </w:r>
      <w:r w:rsidR="00041092" w:rsidRPr="00146244">
        <w:rPr>
          <w:b/>
          <w:bCs/>
          <w:sz w:val="20"/>
          <w:szCs w:val="20"/>
        </w:rPr>
        <w:t>/2026</w:t>
      </w:r>
    </w:p>
    <w:p w14:paraId="1536DBE7" w14:textId="3E65C360" w:rsidR="00041092" w:rsidRPr="00146244" w:rsidRDefault="00041092" w:rsidP="00AA2897">
      <w:pPr>
        <w:pStyle w:val="Paragraphedeliste"/>
        <w:numPr>
          <w:ilvl w:val="0"/>
          <w:numId w:val="18"/>
        </w:numPr>
        <w:spacing w:after="18"/>
        <w:jc w:val="both"/>
        <w:rPr>
          <w:b/>
          <w:bCs/>
          <w:sz w:val="20"/>
          <w:szCs w:val="20"/>
        </w:rPr>
      </w:pPr>
      <w:r w:rsidRPr="00146244">
        <w:rPr>
          <w:sz w:val="20"/>
          <w:szCs w:val="20"/>
        </w:rPr>
        <w:t>2</w:t>
      </w:r>
      <w:r w:rsidRPr="00146244">
        <w:rPr>
          <w:sz w:val="20"/>
          <w:szCs w:val="20"/>
          <w:vertAlign w:val="superscript"/>
        </w:rPr>
        <w:t>e</w:t>
      </w:r>
      <w:r w:rsidRPr="00146244">
        <w:rPr>
          <w:sz w:val="20"/>
          <w:szCs w:val="20"/>
        </w:rPr>
        <w:t xml:space="preserve"> année : du</w:t>
      </w:r>
      <w:r w:rsidRPr="00146244">
        <w:rPr>
          <w:b/>
          <w:bCs/>
          <w:sz w:val="20"/>
          <w:szCs w:val="20"/>
        </w:rPr>
        <w:t xml:space="preserve"> 01/11/2026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/2027</w:t>
      </w:r>
    </w:p>
    <w:p w14:paraId="749EE08A" w14:textId="19A452BC" w:rsidR="00041092" w:rsidRPr="00146244" w:rsidRDefault="00041092" w:rsidP="00AA2897">
      <w:pPr>
        <w:pStyle w:val="Paragraphedeliste"/>
        <w:numPr>
          <w:ilvl w:val="0"/>
          <w:numId w:val="18"/>
        </w:numPr>
        <w:spacing w:after="18"/>
        <w:jc w:val="both"/>
        <w:rPr>
          <w:b/>
          <w:bCs/>
          <w:sz w:val="20"/>
          <w:szCs w:val="20"/>
        </w:rPr>
      </w:pPr>
      <w:r w:rsidRPr="00146244">
        <w:rPr>
          <w:sz w:val="20"/>
          <w:szCs w:val="20"/>
        </w:rPr>
        <w:t>3</w:t>
      </w:r>
      <w:r w:rsidRPr="00146244">
        <w:rPr>
          <w:sz w:val="20"/>
          <w:szCs w:val="20"/>
          <w:vertAlign w:val="superscript"/>
        </w:rPr>
        <w:t>e</w:t>
      </w:r>
      <w:r w:rsidRPr="00146244">
        <w:rPr>
          <w:sz w:val="20"/>
          <w:szCs w:val="20"/>
        </w:rPr>
        <w:t xml:space="preserve"> année : du</w:t>
      </w:r>
      <w:r w:rsidRPr="00146244">
        <w:rPr>
          <w:b/>
          <w:bCs/>
          <w:sz w:val="20"/>
          <w:szCs w:val="20"/>
        </w:rPr>
        <w:t xml:space="preserve"> 01/11/2027 </w:t>
      </w:r>
      <w:r w:rsidRPr="00146244">
        <w:rPr>
          <w:sz w:val="20"/>
          <w:szCs w:val="20"/>
        </w:rPr>
        <w:t>au</w:t>
      </w:r>
      <w:r w:rsidRPr="00146244">
        <w:rPr>
          <w:b/>
          <w:bCs/>
          <w:sz w:val="20"/>
          <w:szCs w:val="20"/>
        </w:rPr>
        <w:t xml:space="preserve"> 31/1</w:t>
      </w:r>
      <w:r w:rsidR="00146244" w:rsidRPr="00146244">
        <w:rPr>
          <w:b/>
          <w:bCs/>
          <w:sz w:val="20"/>
          <w:szCs w:val="20"/>
        </w:rPr>
        <w:t>0</w:t>
      </w:r>
      <w:r w:rsidRPr="00146244">
        <w:rPr>
          <w:b/>
          <w:bCs/>
          <w:sz w:val="20"/>
          <w:szCs w:val="20"/>
        </w:rPr>
        <w:t>/2028</w:t>
      </w:r>
    </w:p>
    <w:p w14:paraId="0E19141C" w14:textId="2C35B0E3" w:rsidR="00041092" w:rsidRPr="00146244" w:rsidRDefault="00041092" w:rsidP="00AA2897">
      <w:pPr>
        <w:pStyle w:val="Paragraphedeliste"/>
        <w:numPr>
          <w:ilvl w:val="0"/>
          <w:numId w:val="18"/>
        </w:numPr>
        <w:spacing w:after="18"/>
        <w:jc w:val="both"/>
        <w:rPr>
          <w:b/>
          <w:bCs/>
          <w:sz w:val="20"/>
          <w:szCs w:val="20"/>
        </w:rPr>
      </w:pPr>
      <w:r w:rsidRPr="00146244">
        <w:rPr>
          <w:sz w:val="20"/>
          <w:szCs w:val="20"/>
        </w:rPr>
        <w:t>4</w:t>
      </w:r>
      <w:r w:rsidRPr="00146244">
        <w:rPr>
          <w:sz w:val="20"/>
          <w:szCs w:val="20"/>
          <w:vertAlign w:val="superscript"/>
        </w:rPr>
        <w:t>e</w:t>
      </w:r>
      <w:r w:rsidRPr="00146244">
        <w:rPr>
          <w:sz w:val="20"/>
          <w:szCs w:val="20"/>
        </w:rPr>
        <w:t xml:space="preserve"> année : du</w:t>
      </w:r>
      <w:r w:rsidRPr="00146244">
        <w:rPr>
          <w:b/>
          <w:bCs/>
          <w:sz w:val="20"/>
          <w:szCs w:val="20"/>
        </w:rPr>
        <w:t xml:space="preserve"> 01/11/2028</w:t>
      </w:r>
      <w:r w:rsidRPr="00146244">
        <w:rPr>
          <w:sz w:val="20"/>
          <w:szCs w:val="20"/>
        </w:rPr>
        <w:t xml:space="preserve"> au </w:t>
      </w:r>
      <w:r w:rsidRPr="00146244">
        <w:rPr>
          <w:b/>
          <w:bCs/>
          <w:sz w:val="20"/>
          <w:szCs w:val="20"/>
        </w:rPr>
        <w:t>31/1</w:t>
      </w:r>
      <w:r w:rsidR="00146244" w:rsidRPr="00146244">
        <w:rPr>
          <w:b/>
          <w:bCs/>
          <w:sz w:val="20"/>
          <w:szCs w:val="20"/>
        </w:rPr>
        <w:t>0</w:t>
      </w:r>
      <w:r w:rsidRPr="00146244">
        <w:rPr>
          <w:b/>
          <w:bCs/>
          <w:sz w:val="20"/>
          <w:szCs w:val="20"/>
        </w:rPr>
        <w:t>/2029</w:t>
      </w:r>
    </w:p>
    <w:p w14:paraId="260A1F83" w14:textId="77777777" w:rsidR="00C22DDA" w:rsidRDefault="00C22DDA" w:rsidP="00131FF8">
      <w:pPr>
        <w:spacing w:after="18"/>
        <w:jc w:val="both"/>
        <w:rPr>
          <w:rFonts w:cstheme="minorHAnsi"/>
          <w:sz w:val="20"/>
          <w:szCs w:val="20"/>
        </w:rPr>
      </w:pPr>
    </w:p>
    <w:p w14:paraId="6423D07B" w14:textId="0D25F3FD"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 w:name="_Toc180155020"/>
      <w:bookmarkStart w:id="30" w:name="_Toc201920402"/>
      <w:r w:rsidRPr="000D58BD">
        <w:rPr>
          <w:rFonts w:cstheme="minorHAnsi"/>
          <w:sz w:val="32"/>
          <w:szCs w:val="32"/>
        </w:rPr>
        <w:t>PIÈCES CONTRACTUELLES DU MARCHÉ</w:t>
      </w:r>
      <w:bookmarkEnd w:id="29"/>
      <w:bookmarkEnd w:id="30"/>
    </w:p>
    <w:p w14:paraId="4D01F4D8" w14:textId="35B64F49" w:rsidR="006D038E" w:rsidRPr="007D70D5" w:rsidRDefault="00346EDA" w:rsidP="0077543C">
      <w:pPr>
        <w:spacing w:before="240"/>
        <w:jc w:val="both"/>
        <w:rPr>
          <w:rFonts w:cstheme="minorHAnsi"/>
          <w:bCs/>
          <w:sz w:val="20"/>
          <w:szCs w:val="20"/>
        </w:rPr>
      </w:pPr>
      <w:r>
        <w:rPr>
          <w:rFonts w:cstheme="minorHAnsi"/>
          <w:bCs/>
          <w:sz w:val="20"/>
          <w:szCs w:val="20"/>
        </w:rPr>
        <w:t>Par dérogation à l’article 4.1 du CCAG applicable au présent marché, l</w:t>
      </w:r>
      <w:r w:rsidR="00AE526D" w:rsidRPr="007D70D5">
        <w:rPr>
          <w:rFonts w:cstheme="minorHAnsi"/>
          <w:bCs/>
          <w:sz w:val="20"/>
          <w:szCs w:val="20"/>
        </w:rPr>
        <w:t xml:space="preserve">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00AE526D"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6B99FE14" w:rsidR="006D038E" w:rsidRPr="00C07751" w:rsidRDefault="4C727FB6" w:rsidP="005B0A85">
      <w:pPr>
        <w:widowControl w:val="0"/>
        <w:numPr>
          <w:ilvl w:val="0"/>
          <w:numId w:val="44"/>
        </w:numPr>
        <w:spacing w:before="60"/>
        <w:ind w:hanging="294"/>
        <w:jc w:val="both"/>
        <w:rPr>
          <w:sz w:val="20"/>
          <w:szCs w:val="20"/>
        </w:rPr>
      </w:pPr>
      <w:r w:rsidRPr="392B7E6E">
        <w:rPr>
          <w:rFonts w:eastAsia="Arial Narrow"/>
          <w:sz w:val="20"/>
          <w:szCs w:val="20"/>
        </w:rPr>
        <w:t xml:space="preserve">le présent acte d’engagement </w:t>
      </w:r>
      <w:r w:rsidRPr="00C07751">
        <w:rPr>
          <w:rFonts w:eastAsia="Arial Narrow"/>
          <w:sz w:val="20"/>
          <w:szCs w:val="20"/>
        </w:rPr>
        <w:t>valant cahier des clauses administratives particulières et ses éventuelles annexes</w:t>
      </w:r>
      <w:r w:rsidR="6813BBA2" w:rsidRPr="00C07751">
        <w:rPr>
          <w:rFonts w:eastAsia="Arial Narrow"/>
          <w:sz w:val="20"/>
          <w:szCs w:val="20"/>
        </w:rPr>
        <w:t> </w:t>
      </w:r>
      <w:r w:rsidRPr="00C07751">
        <w:rPr>
          <w:rFonts w:eastAsia="Arial Narrow"/>
          <w:sz w:val="20"/>
          <w:szCs w:val="20"/>
        </w:rPr>
        <w:t>;</w:t>
      </w:r>
    </w:p>
    <w:p w14:paraId="2714D6C2" w14:textId="7DAA04C0" w:rsidR="00AE526D" w:rsidRPr="007D70D5" w:rsidRDefault="00AE526D" w:rsidP="005B0A85">
      <w:pPr>
        <w:widowControl w:val="0"/>
        <w:numPr>
          <w:ilvl w:val="0"/>
          <w:numId w:val="44"/>
        </w:numPr>
        <w:spacing w:before="40"/>
        <w:ind w:hanging="294"/>
        <w:jc w:val="both"/>
        <w:rPr>
          <w:rFonts w:cstheme="minorHAnsi"/>
          <w:sz w:val="20"/>
          <w:szCs w:val="20"/>
        </w:rPr>
      </w:pPr>
      <w:r w:rsidRPr="00C07751">
        <w:rPr>
          <w:rFonts w:eastAsia="Arial Narrow" w:cstheme="minorHAnsi"/>
          <w:sz w:val="20"/>
          <w:szCs w:val="20"/>
        </w:rPr>
        <w:t xml:space="preserve">le cahier des clauses techniques particulières et ses annexes </w:t>
      </w:r>
      <w:r w:rsidRPr="007D70D5">
        <w:rPr>
          <w:rFonts w:eastAsia="Arial Narrow" w:cstheme="minorHAnsi"/>
          <w:sz w:val="20"/>
          <w:szCs w:val="20"/>
        </w:rPr>
        <w:t xml:space="preserve">éventuelles (CCTP) ; </w:t>
      </w:r>
    </w:p>
    <w:p w14:paraId="657F92DC" w14:textId="2F269F60" w:rsidR="00AE526D" w:rsidRPr="00510F87" w:rsidRDefault="00AE526D" w:rsidP="005B0A85">
      <w:pPr>
        <w:widowControl w:val="0"/>
        <w:numPr>
          <w:ilvl w:val="0"/>
          <w:numId w:val="44"/>
        </w:numPr>
        <w:spacing w:before="40"/>
        <w:ind w:hanging="294"/>
        <w:jc w:val="both"/>
        <w:rPr>
          <w:rFonts w:cstheme="minorHAnsi"/>
          <w:sz w:val="20"/>
          <w:szCs w:val="20"/>
        </w:rPr>
      </w:pPr>
      <w:r w:rsidRPr="007D70D5">
        <w:rPr>
          <w:rFonts w:eastAsia="Arial Narrow" w:cstheme="minorHAnsi"/>
          <w:sz w:val="20"/>
          <w:szCs w:val="20"/>
        </w:rPr>
        <w:t xml:space="preserve">le cahier des clauses </w:t>
      </w:r>
      <w:r w:rsidRPr="00510F87">
        <w:rPr>
          <w:rFonts w:eastAsia="Arial Narrow" w:cstheme="minorHAnsi"/>
          <w:sz w:val="20"/>
          <w:szCs w:val="20"/>
        </w:rPr>
        <w:t>administratives générales applicables (CCAG) aux marchés publics de fournitures et services courants (FCS)</w:t>
      </w:r>
      <w:r w:rsidRPr="00510F87">
        <w:rPr>
          <w:rFonts w:eastAsia="Arial Narrow" w:cstheme="minorHAnsi"/>
          <w:b/>
          <w:sz w:val="20"/>
          <w:szCs w:val="20"/>
        </w:rPr>
        <w:t xml:space="preserve"> </w:t>
      </w:r>
      <w:r w:rsidRPr="00510F87">
        <w:rPr>
          <w:rFonts w:eastAsia="Arial Narrow" w:cstheme="minorHAnsi"/>
          <w:sz w:val="20"/>
          <w:szCs w:val="20"/>
        </w:rPr>
        <w:t>approuvé par l’arrêté du 30 mars 2021</w:t>
      </w:r>
      <w:r w:rsidR="001612A2" w:rsidRPr="00510F87">
        <w:rPr>
          <w:rFonts w:eastAsia="Arial Narrow" w:cstheme="minorHAnsi"/>
          <w:sz w:val="20"/>
          <w:szCs w:val="20"/>
        </w:rPr>
        <w:t xml:space="preserve">, version en vigueur au 17 janvier 2023 </w:t>
      </w:r>
      <w:r w:rsidRPr="00510F87">
        <w:rPr>
          <w:rFonts w:eastAsia="Arial Narrow" w:cstheme="minorHAnsi"/>
          <w:sz w:val="20"/>
          <w:szCs w:val="20"/>
        </w:rPr>
        <w:t>(pièce non jointe) ;</w:t>
      </w:r>
    </w:p>
    <w:p w14:paraId="634D0AFA" w14:textId="77BCEE2D" w:rsidR="006D038E" w:rsidRPr="00510F87" w:rsidRDefault="40BDA2E6" w:rsidP="005B0A85">
      <w:pPr>
        <w:widowControl w:val="0"/>
        <w:numPr>
          <w:ilvl w:val="0"/>
          <w:numId w:val="44"/>
        </w:numPr>
        <w:spacing w:before="40" w:after="0"/>
        <w:ind w:hanging="294"/>
        <w:jc w:val="both"/>
        <w:rPr>
          <w:sz w:val="20"/>
          <w:szCs w:val="20"/>
        </w:rPr>
      </w:pPr>
      <w:r w:rsidRPr="00510F87">
        <w:rPr>
          <w:sz w:val="20"/>
          <w:szCs w:val="20"/>
        </w:rPr>
        <w:t xml:space="preserve">Le cadre de réponse financier renseigné par le titulaire dans son offre et composé de : </w:t>
      </w:r>
    </w:p>
    <w:p w14:paraId="332FC7B8" w14:textId="1F3C1D6C" w:rsidR="006D038E" w:rsidRPr="00510F87" w:rsidRDefault="4C727FB6" w:rsidP="005B0A85">
      <w:pPr>
        <w:widowControl w:val="0"/>
        <w:numPr>
          <w:ilvl w:val="1"/>
          <w:numId w:val="44"/>
        </w:numPr>
        <w:spacing w:after="0"/>
        <w:ind w:left="1276" w:hanging="425"/>
        <w:jc w:val="both"/>
        <w:rPr>
          <w:sz w:val="20"/>
          <w:szCs w:val="20"/>
        </w:rPr>
      </w:pPr>
      <w:r w:rsidRPr="00510F87">
        <w:rPr>
          <w:sz w:val="20"/>
          <w:szCs w:val="20"/>
        </w:rPr>
        <w:t>le bordereau des prix unitaires remis dans l’offre ;</w:t>
      </w:r>
    </w:p>
    <w:p w14:paraId="64A65046" w14:textId="7F02C7E5" w:rsidR="006D038E" w:rsidRPr="00510F87" w:rsidRDefault="4C727FB6" w:rsidP="005B0A85">
      <w:pPr>
        <w:widowControl w:val="0"/>
        <w:numPr>
          <w:ilvl w:val="0"/>
          <w:numId w:val="44"/>
        </w:numPr>
        <w:spacing w:before="40"/>
        <w:ind w:hanging="294"/>
        <w:jc w:val="both"/>
        <w:rPr>
          <w:sz w:val="20"/>
          <w:szCs w:val="20"/>
        </w:rPr>
      </w:pPr>
      <w:r w:rsidRPr="00510F87">
        <w:rPr>
          <w:rFonts w:eastAsia="Arial Narrow"/>
          <w:sz w:val="20"/>
          <w:szCs w:val="20"/>
        </w:rPr>
        <w:t xml:space="preserve">le </w:t>
      </w:r>
      <w:r w:rsidRPr="00510F87">
        <w:rPr>
          <w:sz w:val="20"/>
          <w:szCs w:val="20"/>
        </w:rPr>
        <w:t xml:space="preserve"> cadre de réponse </w:t>
      </w:r>
      <w:r w:rsidR="23A043AF" w:rsidRPr="00510F87">
        <w:rPr>
          <w:sz w:val="20"/>
          <w:szCs w:val="20"/>
        </w:rPr>
        <w:t xml:space="preserve">technique </w:t>
      </w:r>
      <w:r w:rsidRPr="00510F87">
        <w:rPr>
          <w:sz w:val="20"/>
          <w:szCs w:val="20"/>
        </w:rPr>
        <w:t>remis dans l’offre</w:t>
      </w:r>
      <w:r w:rsidRPr="00510F87">
        <w:rPr>
          <w:rFonts w:eastAsia="Arial Narrow"/>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31" w:name="_Hlk187164118"/>
        <w:r w:rsidRPr="76914536">
          <w:rPr>
            <w:sz w:val="20"/>
            <w:szCs w:val="20"/>
          </w:rPr>
          <w:t>Code de c</w:t>
        </w:r>
        <w:bookmarkEnd w:id="31"/>
        <w:r w:rsidRPr="76914536">
          <w:rPr>
            <w:sz w:val="20"/>
            <w:szCs w:val="20"/>
          </w:rPr>
          <w:t>onduite anti-corruption CCI Paris Île-de-France</w:t>
        </w:r>
      </w:hyperlink>
      <w:r w:rsidRPr="76914536">
        <w:rPr>
          <w:sz w:val="20"/>
          <w:szCs w:val="20"/>
        </w:rPr>
        <w:t xml:space="preserve"> </w:t>
      </w:r>
      <w:bookmarkStart w:id="32" w:name="_Int_RwJjsEWp"/>
      <w:r w:rsidRPr="76914536">
        <w:rPr>
          <w:sz w:val="20"/>
          <w:szCs w:val="20"/>
        </w:rPr>
        <w:t>accessible</w:t>
      </w:r>
      <w:bookmarkEnd w:id="32"/>
      <w:r w:rsidRPr="76914536">
        <w:rPr>
          <w:sz w:val="20"/>
          <w:szCs w:val="20"/>
        </w:rPr>
        <w:t xml:space="preserve"> sur le site internet du Groupe CCI Paris Île-</w:t>
      </w:r>
      <w:r w:rsidRPr="76914536">
        <w:rPr>
          <w:sz w:val="20"/>
          <w:szCs w:val="20"/>
        </w:rPr>
        <w:lastRenderedPageBreak/>
        <w:t xml:space="preserv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510F87" w:rsidRDefault="31693768" w:rsidP="392B7E6E">
      <w:pPr>
        <w:spacing w:after="240"/>
        <w:jc w:val="both"/>
        <w:rPr>
          <w:sz w:val="20"/>
          <w:szCs w:val="20"/>
        </w:rPr>
      </w:pPr>
      <w:r w:rsidRPr="00510F87">
        <w:rPr>
          <w:sz w:val="20"/>
          <w:szCs w:val="20"/>
        </w:rPr>
        <w:t xml:space="preserve">Par dérogation à l’article 1.2 du CCAG </w:t>
      </w:r>
      <w:r w:rsidR="0F8A10B2" w:rsidRPr="00510F87">
        <w:rPr>
          <w:sz w:val="20"/>
          <w:szCs w:val="20"/>
        </w:rPr>
        <w:t>applicable au présent marché</w:t>
      </w:r>
      <w:r w:rsidRPr="00510F87">
        <w:rPr>
          <w:sz w:val="20"/>
          <w:szCs w:val="20"/>
        </w:rPr>
        <w:t xml:space="preserve">, le </w:t>
      </w:r>
      <w:r w:rsidR="6E1B07B8" w:rsidRPr="00510F87">
        <w:rPr>
          <w:sz w:val="20"/>
          <w:szCs w:val="20"/>
        </w:rPr>
        <w:t xml:space="preserve">présent </w:t>
      </w:r>
      <w:r w:rsidR="682A2DD8" w:rsidRPr="00510F87">
        <w:rPr>
          <w:sz w:val="20"/>
          <w:szCs w:val="20"/>
        </w:rPr>
        <w:t xml:space="preserve">marché </w:t>
      </w:r>
      <w:r w:rsidRPr="00510F87">
        <w:rPr>
          <w:sz w:val="20"/>
          <w:szCs w:val="20"/>
        </w:rPr>
        <w:t xml:space="preserve">ne prévoient pas d’article récapitulant les dérogations au CCAG </w:t>
      </w:r>
      <w:r w:rsidR="0F8A10B2" w:rsidRPr="00510F87">
        <w:rPr>
          <w:sz w:val="20"/>
          <w:szCs w:val="20"/>
        </w:rPr>
        <w:t>applicable au présent marché</w:t>
      </w:r>
      <w:r w:rsidRPr="00510F87">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3" w:name="_Toc180155021"/>
      <w:bookmarkStart w:id="34" w:name="_Toc201920403"/>
      <w:r w:rsidRPr="000D58BD">
        <w:rPr>
          <w:rFonts w:cstheme="minorHAnsi"/>
          <w:sz w:val="32"/>
          <w:szCs w:val="32"/>
        </w:rPr>
        <w:t>PRIX</w:t>
      </w:r>
      <w:bookmarkEnd w:id="33"/>
      <w:bookmarkEnd w:id="34"/>
    </w:p>
    <w:p w14:paraId="4173E348" w14:textId="77777777" w:rsidR="001D44F9" w:rsidRDefault="01A70650" w:rsidP="00695710">
      <w:pPr>
        <w:pStyle w:val="Titre2"/>
      </w:pPr>
      <w:bookmarkStart w:id="35" w:name="_Toc359330055"/>
      <w:bookmarkStart w:id="36" w:name="_Toc488050888"/>
      <w:bookmarkStart w:id="37" w:name="_Toc180155022"/>
      <w:r>
        <w:t xml:space="preserve">Forme et détermination </w:t>
      </w:r>
      <w:r w:rsidR="6A4E32D8">
        <w:t xml:space="preserve">des prix </w:t>
      </w:r>
    </w:p>
    <w:p w14:paraId="13B237A3" w14:textId="11476BD7" w:rsidR="00833871" w:rsidRPr="002B1736" w:rsidRDefault="6A4E32D8" w:rsidP="392B7E6E">
      <w:pPr>
        <w:spacing w:after="120"/>
        <w:jc w:val="both"/>
        <w:rPr>
          <w:sz w:val="20"/>
          <w:szCs w:val="20"/>
        </w:rPr>
      </w:pPr>
      <w:r w:rsidRPr="002B1736">
        <w:rPr>
          <w:sz w:val="20"/>
          <w:szCs w:val="20"/>
        </w:rPr>
        <w:t xml:space="preserve">Les </w:t>
      </w:r>
      <w:r w:rsidR="01A70650" w:rsidRPr="002B1736">
        <w:rPr>
          <w:sz w:val="20"/>
          <w:szCs w:val="20"/>
        </w:rPr>
        <w:t>prix d</w:t>
      </w:r>
      <w:r w:rsidR="4E46FCE5" w:rsidRPr="002B1736">
        <w:rPr>
          <w:sz w:val="20"/>
          <w:szCs w:val="20"/>
        </w:rPr>
        <w:t xml:space="preserve">u </w:t>
      </w:r>
      <w:r w:rsidR="00A93F58" w:rsidRPr="002B1736">
        <w:rPr>
          <w:sz w:val="20"/>
          <w:szCs w:val="20"/>
        </w:rPr>
        <w:t>marché sont</w:t>
      </w:r>
      <w:r w:rsidR="01A70650" w:rsidRPr="002B1736">
        <w:rPr>
          <w:sz w:val="20"/>
          <w:szCs w:val="20"/>
        </w:rPr>
        <w:t xml:space="preserve"> des prix unitaires exprimés en euro</w:t>
      </w:r>
      <w:r w:rsidR="7EC901D9" w:rsidRPr="002B1736">
        <w:rPr>
          <w:sz w:val="20"/>
          <w:szCs w:val="20"/>
        </w:rPr>
        <w:t>s</w:t>
      </w:r>
      <w:r w:rsidR="01A70650" w:rsidRPr="002B1736">
        <w:rPr>
          <w:sz w:val="20"/>
          <w:szCs w:val="20"/>
        </w:rPr>
        <w:t xml:space="preserve"> H</w:t>
      </w:r>
      <w:r w:rsidR="1151CAC3" w:rsidRPr="002B1736">
        <w:rPr>
          <w:sz w:val="20"/>
          <w:szCs w:val="20"/>
        </w:rPr>
        <w:t xml:space="preserve">ors </w:t>
      </w:r>
      <w:r w:rsidR="01A70650" w:rsidRPr="002B1736">
        <w:rPr>
          <w:sz w:val="20"/>
          <w:szCs w:val="20"/>
        </w:rPr>
        <w:t>T</w:t>
      </w:r>
      <w:r w:rsidR="61F6BA6D" w:rsidRPr="002B1736">
        <w:rPr>
          <w:sz w:val="20"/>
          <w:szCs w:val="20"/>
        </w:rPr>
        <w:t>axe (€ HT)</w:t>
      </w:r>
      <w:r w:rsidR="01A70650" w:rsidRPr="002B1736">
        <w:rPr>
          <w:sz w:val="20"/>
          <w:szCs w:val="20"/>
        </w:rPr>
        <w:t xml:space="preserve">, par dérogation aux dispositions de l’article 10.1.3 du CCAG </w:t>
      </w:r>
      <w:r w:rsidR="1E2EF095" w:rsidRPr="002B1736">
        <w:rPr>
          <w:sz w:val="20"/>
          <w:szCs w:val="20"/>
        </w:rPr>
        <w:t>applicable au présent marché</w:t>
      </w:r>
      <w:r w:rsidR="01A70650" w:rsidRPr="002B1736">
        <w:rPr>
          <w:sz w:val="20"/>
          <w:szCs w:val="20"/>
        </w:rPr>
        <w:t xml:space="preserve"> </w:t>
      </w:r>
      <w:r w:rsidR="1E2EF095" w:rsidRPr="002B1736">
        <w:rPr>
          <w:sz w:val="20"/>
          <w:szCs w:val="20"/>
        </w:rPr>
        <w:t>/ 9.1.1 du CCAG Travaux</w:t>
      </w:r>
    </w:p>
    <w:p w14:paraId="76A1FB86" w14:textId="4AABA09F" w:rsidR="004F2010" w:rsidRPr="002B1736" w:rsidRDefault="00833871" w:rsidP="004F2010">
      <w:pPr>
        <w:spacing w:after="120"/>
        <w:jc w:val="both"/>
        <w:rPr>
          <w:rFonts w:cstheme="minorHAnsi"/>
          <w:bCs/>
          <w:sz w:val="20"/>
          <w:szCs w:val="20"/>
        </w:rPr>
      </w:pPr>
      <w:r w:rsidRPr="002B1736">
        <w:rPr>
          <w:rFonts w:cstheme="minorHAnsi"/>
          <w:bCs/>
          <w:sz w:val="20"/>
          <w:szCs w:val="20"/>
        </w:rPr>
        <w:t xml:space="preserve">Les prestations </w:t>
      </w:r>
      <w:r w:rsidR="004F2010" w:rsidRPr="002B1736">
        <w:rPr>
          <w:rFonts w:cstheme="minorHAnsi"/>
          <w:bCs/>
          <w:sz w:val="20"/>
          <w:szCs w:val="20"/>
        </w:rPr>
        <w:t>sont réglées par application des prix unitaires indiqués au Bordereau de Prix Unitaires (BPU) aux quantités commandées.</w:t>
      </w:r>
    </w:p>
    <w:p w14:paraId="503A153B" w14:textId="1DF170B1" w:rsidR="001B4533" w:rsidRDefault="001B4533" w:rsidP="00695710">
      <w:pPr>
        <w:pStyle w:val="Titre2"/>
      </w:pPr>
      <w:r>
        <w:t xml:space="preserve">Caractéristiques des prix pratiqués </w:t>
      </w:r>
    </w:p>
    <w:p w14:paraId="034FF19F" w14:textId="4E89B731" w:rsidR="001B4533" w:rsidRDefault="001B4533" w:rsidP="001B4533">
      <w:pPr>
        <w:spacing w:before="240" w:after="120"/>
        <w:jc w:val="both"/>
        <w:rPr>
          <w:rFonts w:cstheme="minorHAnsi"/>
          <w:sz w:val="20"/>
          <w:szCs w:val="20"/>
        </w:rPr>
      </w:pPr>
      <w:r w:rsidRPr="00630C20">
        <w:rPr>
          <w:rFonts w:cstheme="minorHAnsi"/>
          <w:sz w:val="20"/>
          <w:szCs w:val="20"/>
        </w:rPr>
        <w:t>Dans le cadre des bons de commande, les fournitures et/ou prestations sont rémunérées par application aux quantités réellement exécutées des prix unitaires fermes et des prix unitaires à caractère forfaitaire fixés dans le Bordereau des Prix Unitaires (BPU). Pourront s’y ajouter des prix remisés d’articles ou produits du catalogue du titulaire également commandés.</w:t>
      </w:r>
    </w:p>
    <w:p w14:paraId="289AF299" w14:textId="0E092AB8" w:rsidR="004F2010" w:rsidRPr="001F42E3" w:rsidRDefault="00284319" w:rsidP="004F2010">
      <w:pPr>
        <w:spacing w:before="240" w:after="120"/>
        <w:jc w:val="both"/>
        <w:rPr>
          <w:rFonts w:eastAsia="Arial Narrow" w:cstheme="minorHAnsi"/>
          <w:b/>
          <w:bCs/>
          <w:sz w:val="28"/>
          <w:szCs w:val="28"/>
        </w:rPr>
      </w:pPr>
      <w:r w:rsidRPr="001F42E3">
        <w:rPr>
          <w:rFonts w:cstheme="minorHAnsi"/>
          <w:b/>
          <w:bCs/>
          <w:sz w:val="20"/>
          <w:szCs w:val="20"/>
        </w:rPr>
        <w:t>Les</w:t>
      </w:r>
      <w:r w:rsidR="00431822" w:rsidRPr="001F42E3">
        <w:rPr>
          <w:rFonts w:cstheme="minorHAnsi"/>
          <w:b/>
          <w:bCs/>
          <w:sz w:val="20"/>
          <w:szCs w:val="20"/>
        </w:rPr>
        <w:t xml:space="preserve"> </w:t>
      </w:r>
      <w:r w:rsidR="001B4533" w:rsidRPr="005A327A">
        <w:rPr>
          <w:rFonts w:cstheme="minorHAnsi"/>
          <w:b/>
          <w:bCs/>
          <w:sz w:val="20"/>
          <w:szCs w:val="20"/>
        </w:rPr>
        <w:t>besoins</w:t>
      </w:r>
      <w:r w:rsidR="00431822" w:rsidRPr="005A327A">
        <w:rPr>
          <w:rFonts w:cstheme="minorHAnsi"/>
          <w:b/>
          <w:bCs/>
          <w:sz w:val="20"/>
          <w:szCs w:val="20"/>
        </w:rPr>
        <w:t xml:space="preserve"> spécifiques </w:t>
      </w:r>
      <w:r w:rsidRPr="005A327A">
        <w:rPr>
          <w:rFonts w:cstheme="minorHAnsi"/>
          <w:b/>
          <w:bCs/>
          <w:sz w:val="20"/>
          <w:szCs w:val="20"/>
        </w:rPr>
        <w:t xml:space="preserve">non prévus dans le BPU, </w:t>
      </w:r>
      <w:r w:rsidR="00C42FCC" w:rsidRPr="005A327A">
        <w:rPr>
          <w:rFonts w:cstheme="minorHAnsi"/>
          <w:b/>
          <w:bCs/>
          <w:sz w:val="20"/>
          <w:szCs w:val="20"/>
        </w:rPr>
        <w:t>émis dans le</w:t>
      </w:r>
      <w:r w:rsidRPr="005A327A">
        <w:rPr>
          <w:rFonts w:cstheme="minorHAnsi"/>
          <w:b/>
          <w:bCs/>
          <w:sz w:val="20"/>
          <w:szCs w:val="20"/>
        </w:rPr>
        <w:t xml:space="preserve"> cadre d’une commande</w:t>
      </w:r>
      <w:r w:rsidR="00C42FCC" w:rsidRPr="005A327A">
        <w:rPr>
          <w:rFonts w:cstheme="minorHAnsi"/>
          <w:b/>
          <w:bCs/>
          <w:sz w:val="20"/>
          <w:szCs w:val="20"/>
        </w:rPr>
        <w:t xml:space="preserve"> en lien avec le marché</w:t>
      </w:r>
      <w:r w:rsidR="00D70700" w:rsidRPr="005A327A">
        <w:rPr>
          <w:rFonts w:cstheme="minorHAnsi"/>
          <w:b/>
          <w:bCs/>
          <w:sz w:val="20"/>
          <w:szCs w:val="20"/>
        </w:rPr>
        <w:t xml:space="preserve">, </w:t>
      </w:r>
      <w:r w:rsidR="00431822" w:rsidRPr="005A327A">
        <w:rPr>
          <w:rFonts w:cstheme="minorHAnsi"/>
          <w:b/>
          <w:bCs/>
          <w:sz w:val="20"/>
          <w:szCs w:val="20"/>
        </w:rPr>
        <w:t xml:space="preserve">pourront </w:t>
      </w:r>
      <w:r w:rsidR="00C42FCC" w:rsidRPr="005A327A">
        <w:rPr>
          <w:rFonts w:cstheme="minorHAnsi"/>
          <w:b/>
          <w:bCs/>
          <w:sz w:val="20"/>
          <w:szCs w:val="20"/>
        </w:rPr>
        <w:t>faire l’objet de</w:t>
      </w:r>
      <w:r w:rsidR="00804BF8" w:rsidRPr="005A327A">
        <w:rPr>
          <w:rFonts w:cstheme="minorHAnsi"/>
          <w:b/>
          <w:bCs/>
          <w:sz w:val="20"/>
          <w:szCs w:val="20"/>
        </w:rPr>
        <w:t xml:space="preserve"> prix sur devis </w:t>
      </w:r>
      <w:r w:rsidR="00C42FCC" w:rsidRPr="005A327A">
        <w:rPr>
          <w:rFonts w:cstheme="minorHAnsi"/>
          <w:b/>
          <w:bCs/>
          <w:sz w:val="20"/>
          <w:szCs w:val="20"/>
        </w:rPr>
        <w:t>plafonnés à</w:t>
      </w:r>
      <w:r w:rsidR="00431822" w:rsidRPr="005A327A">
        <w:rPr>
          <w:rFonts w:cstheme="minorHAnsi"/>
          <w:b/>
          <w:bCs/>
          <w:sz w:val="20"/>
          <w:szCs w:val="20"/>
        </w:rPr>
        <w:t xml:space="preserve"> 20% du montant total de la commande.</w:t>
      </w:r>
      <w:r w:rsidR="00431822" w:rsidRPr="001F42E3">
        <w:rPr>
          <w:rFonts w:eastAsia="Arial Narrow" w:cstheme="minorHAnsi"/>
          <w:b/>
          <w:bCs/>
          <w:sz w:val="28"/>
          <w:szCs w:val="28"/>
        </w:rPr>
        <w:t xml:space="preserve"> </w:t>
      </w:r>
    </w:p>
    <w:p w14:paraId="69C33205" w14:textId="21BE174C" w:rsidR="001D44F9" w:rsidRPr="00FE4B34" w:rsidRDefault="001D44F9" w:rsidP="00695710">
      <w:pPr>
        <w:pStyle w:val="Titre2"/>
      </w:pPr>
      <w:r>
        <w:t xml:space="preserve">Contenu des prix </w:t>
      </w:r>
    </w:p>
    <w:p w14:paraId="3ADF3D2E" w14:textId="07F37F73" w:rsidR="001D44F9" w:rsidRPr="00E71F49" w:rsidRDefault="001C495D" w:rsidP="001D44F9">
      <w:pPr>
        <w:spacing w:after="120"/>
        <w:jc w:val="both"/>
        <w:rPr>
          <w:sz w:val="20"/>
          <w:szCs w:val="20"/>
        </w:rPr>
      </w:pPr>
      <w:r>
        <w:rPr>
          <w:sz w:val="20"/>
          <w:szCs w:val="20"/>
        </w:rPr>
        <w:t xml:space="preserve">Par </w:t>
      </w:r>
      <w:r w:rsidRPr="004D4E11">
        <w:rPr>
          <w:sz w:val="20"/>
          <w:szCs w:val="20"/>
        </w:rPr>
        <w:t>dérogation</w:t>
      </w:r>
      <w:r w:rsidR="001D44F9" w:rsidRPr="004D4E11">
        <w:rPr>
          <w:sz w:val="20"/>
          <w:szCs w:val="20"/>
        </w:rPr>
        <w:t xml:space="preserve"> à l’article 10.1.3 du CCAG applicable au présent marché, les prix sont réputés complets. Ils comprennent notamment toutes les charges fiscales ou </w:t>
      </w:r>
      <w:r w:rsidR="001D44F9" w:rsidRPr="392B7E6E">
        <w:rPr>
          <w:sz w:val="20"/>
          <w:szCs w:val="20"/>
        </w:rPr>
        <w:t xml:space="preserve">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4D4E11"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sidRPr="004D4E11">
        <w:rPr>
          <w:rFonts w:cstheme="minorHAnsi"/>
          <w:sz w:val="20"/>
          <w:szCs w:val="20"/>
        </w:rPr>
        <w:t xml:space="preserve">La </w:t>
      </w:r>
      <w:r w:rsidR="001D44F9" w:rsidRPr="004D4E11">
        <w:rPr>
          <w:rFonts w:cstheme="minorHAnsi"/>
          <w:sz w:val="20"/>
          <w:szCs w:val="20"/>
        </w:rPr>
        <w:t>participation à l’ensemble des réunions telles que fixées par le présent AE/CC</w:t>
      </w:r>
      <w:r w:rsidRPr="004D4E11">
        <w:rPr>
          <w:rFonts w:cstheme="minorHAnsi"/>
          <w:sz w:val="20"/>
          <w:szCs w:val="20"/>
        </w:rPr>
        <w:t>A</w:t>
      </w:r>
      <w:r w:rsidR="001D44F9" w:rsidRPr="004D4E11">
        <w:rPr>
          <w:rFonts w:cstheme="minorHAnsi"/>
          <w:sz w:val="20"/>
          <w:szCs w:val="20"/>
        </w:rPr>
        <w:t xml:space="preserve">P, éventuellement </w:t>
      </w:r>
      <w:r w:rsidR="001D44F9" w:rsidRPr="00E71F49">
        <w:rPr>
          <w:rFonts w:cstheme="minorHAnsi"/>
          <w:sz w:val="20"/>
          <w:szCs w:val="20"/>
        </w:rPr>
        <w:t>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C016885" w14:textId="74385362" w:rsidR="00630C20" w:rsidRPr="001B4533" w:rsidRDefault="001D44F9" w:rsidP="001B4533">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bookmarkStart w:id="38" w:name="_Toc359330057"/>
      <w:bookmarkStart w:id="39" w:name="_Toc488050890"/>
      <w:bookmarkStart w:id="40" w:name="_Toc180155023"/>
    </w:p>
    <w:p w14:paraId="54C57B9E" w14:textId="7E122D74" w:rsidR="004F2010" w:rsidRPr="00FE4B34" w:rsidRDefault="00630C20" w:rsidP="00695710">
      <w:pPr>
        <w:pStyle w:val="Titre2"/>
      </w:pPr>
      <w:r>
        <w:lastRenderedPageBreak/>
        <w:t>Révision</w:t>
      </w:r>
      <w:r w:rsidR="004F2010" w:rsidRPr="00FE4B34">
        <w:t xml:space="preserve"> des prix</w:t>
      </w:r>
      <w:bookmarkEnd w:id="38"/>
      <w:bookmarkEnd w:id="39"/>
      <w:bookmarkEnd w:id="40"/>
    </w:p>
    <w:p w14:paraId="47C1B4A7" w14:textId="24122049" w:rsidR="004F2010" w:rsidRPr="006C2C5D"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w:t>
      </w:r>
      <w:r w:rsidRPr="006C2C5D">
        <w:rPr>
          <w:rFonts w:asciiTheme="minorHAnsi" w:hAnsiTheme="minorHAnsi" w:cstheme="minorBidi"/>
          <w:sz w:val="20"/>
          <w:szCs w:val="20"/>
          <w:lang w:val="fr-FR"/>
        </w:rPr>
        <w:t>limite de réception des offres ; ce mois est appelé " mois zéro "</w:t>
      </w:r>
      <w:r w:rsidR="02400D81" w:rsidRPr="006C2C5D">
        <w:rPr>
          <w:rFonts w:asciiTheme="minorHAnsi" w:hAnsiTheme="minorHAnsi" w:cstheme="minorBidi"/>
          <w:sz w:val="20"/>
          <w:szCs w:val="20"/>
          <w:lang w:val="fr-FR"/>
        </w:rPr>
        <w:t xml:space="preserve"> (M</w:t>
      </w:r>
      <w:r w:rsidR="02400D81" w:rsidRPr="006C2C5D">
        <w:rPr>
          <w:rFonts w:asciiTheme="minorHAnsi" w:hAnsiTheme="minorHAnsi" w:cstheme="minorBidi"/>
          <w:sz w:val="20"/>
          <w:szCs w:val="20"/>
          <w:vertAlign w:val="subscript"/>
          <w:lang w:val="fr-FR"/>
        </w:rPr>
        <w:t>0</w:t>
      </w:r>
      <w:r w:rsidR="02400D81" w:rsidRPr="006C2C5D">
        <w:rPr>
          <w:rFonts w:asciiTheme="minorHAnsi" w:hAnsiTheme="minorHAnsi" w:cstheme="minorBidi"/>
          <w:sz w:val="20"/>
          <w:szCs w:val="20"/>
          <w:lang w:val="fr-FR"/>
        </w:rPr>
        <w:t>)</w:t>
      </w:r>
      <w:r w:rsidRPr="006C2C5D">
        <w:rPr>
          <w:rFonts w:asciiTheme="minorHAnsi" w:hAnsiTheme="minorHAnsi" w:cstheme="minorBidi"/>
          <w:sz w:val="20"/>
          <w:szCs w:val="20"/>
          <w:lang w:val="fr-FR"/>
        </w:rPr>
        <w:t>.</w:t>
      </w:r>
    </w:p>
    <w:p w14:paraId="39E99A3F" w14:textId="734DF06A" w:rsidR="004F2010" w:rsidRPr="006C2C5D" w:rsidRDefault="004F2010" w:rsidP="004F2010">
      <w:pPr>
        <w:spacing w:after="120"/>
        <w:jc w:val="both"/>
        <w:rPr>
          <w:rFonts w:cstheme="minorHAnsi"/>
          <w:bCs/>
          <w:sz w:val="20"/>
          <w:szCs w:val="20"/>
        </w:rPr>
      </w:pPr>
      <w:r w:rsidRPr="006C2C5D">
        <w:rPr>
          <w:rFonts w:cstheme="minorHAnsi"/>
          <w:bCs/>
          <w:sz w:val="20"/>
          <w:szCs w:val="20"/>
        </w:rPr>
        <w:t xml:space="preserve">Les prix sont fermes </w:t>
      </w:r>
      <w:r w:rsidR="006040C7" w:rsidRPr="006C2C5D">
        <w:rPr>
          <w:rFonts w:cstheme="minorHAnsi"/>
          <w:bCs/>
          <w:sz w:val="20"/>
          <w:szCs w:val="20"/>
        </w:rPr>
        <w:t>sur la</w:t>
      </w:r>
      <w:r w:rsidR="006040C7" w:rsidRPr="006C2C5D">
        <w:rPr>
          <w:rFonts w:eastAsia="Trebuchet MS" w:cstheme="minorHAnsi"/>
          <w:bCs/>
          <w:sz w:val="20"/>
        </w:rPr>
        <w:t xml:space="preserve"> première année</w:t>
      </w:r>
      <w:r w:rsidR="006040C7" w:rsidRPr="006C2C5D">
        <w:rPr>
          <w:rFonts w:cstheme="minorHAnsi"/>
          <w:bCs/>
          <w:sz w:val="20"/>
          <w:szCs w:val="20"/>
        </w:rPr>
        <w:t xml:space="preserve"> </w:t>
      </w:r>
      <w:r w:rsidRPr="006C2C5D">
        <w:rPr>
          <w:rFonts w:eastAsia="Trebuchet MS" w:cstheme="minorHAnsi"/>
          <w:bCs/>
          <w:sz w:val="20"/>
        </w:rPr>
        <w:t>du présent marché</w:t>
      </w:r>
      <w:r w:rsidR="004D4E11" w:rsidRPr="006C2C5D">
        <w:rPr>
          <w:rFonts w:cstheme="minorHAnsi"/>
          <w:bCs/>
          <w:sz w:val="20"/>
          <w:szCs w:val="20"/>
        </w:rPr>
        <w:t>.</w:t>
      </w:r>
    </w:p>
    <w:p w14:paraId="465C236D" w14:textId="77777777" w:rsidR="007D0ADC"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A l’issue de </w:t>
      </w:r>
      <w:r w:rsidR="006040C7" w:rsidRPr="006C2C5D">
        <w:rPr>
          <w:rFonts w:asciiTheme="minorHAnsi" w:hAnsiTheme="minorHAnsi" w:cstheme="minorBidi"/>
          <w:sz w:val="20"/>
          <w:szCs w:val="20"/>
          <w:lang w:val="fr-FR"/>
        </w:rPr>
        <w:t xml:space="preserve">cette </w:t>
      </w:r>
      <w:r w:rsidRPr="006C2C5D">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mail </w:t>
      </w:r>
      <w:hyperlink r:id="rId14">
        <w:r w:rsidRPr="006C2C5D">
          <w:rPr>
            <w:rStyle w:val="Lienhypertexte"/>
            <w:rFonts w:asciiTheme="minorHAnsi" w:hAnsiTheme="minorHAnsi" w:cstheme="minorBidi"/>
            <w:color w:val="auto"/>
            <w:sz w:val="20"/>
            <w:szCs w:val="20"/>
            <w:lang w:val="fr-FR"/>
          </w:rPr>
          <w:t>gie-commandes@cci-paris-idf.fr</w:t>
        </w:r>
      </w:hyperlink>
      <w:r w:rsidRPr="006C2C5D">
        <w:rPr>
          <w:rFonts w:asciiTheme="minorHAnsi" w:hAnsiTheme="minorHAnsi" w:cstheme="minorBidi"/>
          <w:sz w:val="20"/>
          <w:szCs w:val="20"/>
          <w:lang w:val="fr-FR"/>
        </w:rPr>
        <w:t xml:space="preserve"> . En cas de non-respect de ce délai, aucune révision ne sera acceptée et </w:t>
      </w:r>
      <w:r w:rsidRPr="006C2C5D">
        <w:rPr>
          <w:rFonts w:asciiTheme="minorHAnsi" w:hAnsiTheme="minorHAnsi" w:cstheme="minorBidi"/>
          <w:b/>
          <w:bCs/>
          <w:sz w:val="20"/>
          <w:szCs w:val="20"/>
          <w:lang w:val="fr-FR"/>
        </w:rPr>
        <w:t xml:space="preserve">les prix en cours seront reconduits d’office </w:t>
      </w:r>
      <w:r w:rsidR="005D322D" w:rsidRPr="006C2C5D">
        <w:rPr>
          <w:rFonts w:asciiTheme="minorHAnsi" w:hAnsiTheme="minorHAnsi" w:cstheme="minorBidi"/>
          <w:b/>
          <w:bCs/>
          <w:sz w:val="20"/>
          <w:szCs w:val="20"/>
          <w:lang w:val="fr-FR"/>
        </w:rPr>
        <w:t xml:space="preserve">pour </w:t>
      </w:r>
      <w:r w:rsidR="00742C71" w:rsidRPr="006C2C5D">
        <w:rPr>
          <w:rFonts w:asciiTheme="minorHAnsi" w:hAnsiTheme="minorHAnsi" w:cstheme="minorBidi"/>
          <w:b/>
          <w:bCs/>
          <w:sz w:val="20"/>
          <w:szCs w:val="20"/>
          <w:lang w:val="fr-FR"/>
        </w:rPr>
        <w:t>la période suivante</w:t>
      </w:r>
      <w:r w:rsidRPr="006C2C5D">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w:t>
      </w:r>
    </w:p>
    <w:p w14:paraId="169E7A24" w14:textId="09857334" w:rsidR="004F2010" w:rsidRPr="006C2C5D" w:rsidRDefault="6A4E32D8" w:rsidP="392B7E6E">
      <w:pPr>
        <w:pStyle w:val="ParagrapheIndent2"/>
        <w:spacing w:line="232" w:lineRule="exact"/>
        <w:ind w:left="20" w:right="20"/>
        <w:jc w:val="both"/>
        <w:rPr>
          <w:rFonts w:asciiTheme="minorHAnsi" w:hAnsiTheme="minorHAnsi" w:cstheme="minorBidi"/>
          <w:sz w:val="20"/>
          <w:szCs w:val="20"/>
          <w:lang w:val="fr-FR"/>
        </w:rPr>
      </w:pPr>
      <w:r w:rsidRPr="006C2C5D">
        <w:rPr>
          <w:rFonts w:asciiTheme="minorHAnsi" w:hAnsiTheme="minorHAnsi" w:cstheme="minorBidi"/>
          <w:sz w:val="20"/>
          <w:szCs w:val="20"/>
          <w:lang w:val="fr-FR"/>
        </w:rPr>
        <w:t xml:space="preserve">Les prix sont révisés annuellement à </w:t>
      </w:r>
      <w:r w:rsidR="007D0ADC" w:rsidRPr="006C2C5D">
        <w:rPr>
          <w:rFonts w:asciiTheme="minorHAnsi" w:hAnsiTheme="minorHAnsi" w:cstheme="minorBidi"/>
          <w:sz w:val="20"/>
          <w:szCs w:val="20"/>
          <w:lang w:val="fr-FR"/>
        </w:rPr>
        <w:t>partir</w:t>
      </w:r>
      <w:r w:rsidRPr="006C2C5D">
        <w:rPr>
          <w:rFonts w:asciiTheme="minorHAnsi" w:hAnsiTheme="minorHAnsi" w:cstheme="minorBidi"/>
          <w:sz w:val="20"/>
          <w:szCs w:val="20"/>
          <w:lang w:val="fr-FR"/>
        </w:rPr>
        <w:t xml:space="preserve"> </w:t>
      </w:r>
      <w:r w:rsidR="007D0ADC" w:rsidRPr="006C2C5D">
        <w:rPr>
          <w:rFonts w:asciiTheme="minorHAnsi" w:hAnsiTheme="minorHAnsi" w:cstheme="minorBidi"/>
          <w:sz w:val="20"/>
          <w:szCs w:val="20"/>
          <w:lang w:val="fr-FR"/>
        </w:rPr>
        <w:t xml:space="preserve">du </w:t>
      </w:r>
      <w:r w:rsidR="007D0ADC" w:rsidRPr="006C2C5D">
        <w:rPr>
          <w:rFonts w:asciiTheme="minorHAnsi" w:hAnsiTheme="minorHAnsi" w:cstheme="minorBidi"/>
          <w:b/>
          <w:bCs/>
          <w:sz w:val="20"/>
          <w:szCs w:val="20"/>
          <w:lang w:val="fr-FR"/>
        </w:rPr>
        <w:t>31/10/2026</w:t>
      </w:r>
      <w:r w:rsidR="007D0ADC" w:rsidRPr="006C2C5D">
        <w:rPr>
          <w:rFonts w:asciiTheme="minorHAnsi" w:hAnsiTheme="minorHAnsi" w:cstheme="minorBidi"/>
          <w:sz w:val="20"/>
          <w:szCs w:val="20"/>
          <w:lang w:val="fr-FR"/>
        </w:rPr>
        <w:t xml:space="preserve">, </w:t>
      </w:r>
      <w:r w:rsidRPr="006C2C5D">
        <w:rPr>
          <w:rFonts w:asciiTheme="minorHAnsi" w:hAnsiTheme="minorHAnsi" w:cstheme="minorBidi"/>
          <w:sz w:val="20"/>
          <w:szCs w:val="20"/>
          <w:lang w:val="fr-FR"/>
        </w:rPr>
        <w:t>par application du coefficient issu de la formule suivante :</w:t>
      </w:r>
    </w:p>
    <w:p w14:paraId="58C07A4A" w14:textId="17ECA947" w:rsidR="004F2010" w:rsidRPr="006C2C5D"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6C2C5D">
        <w:rPr>
          <w:rFonts w:asciiTheme="minorHAnsi" w:hAnsiTheme="minorHAnsi" w:cstheme="minorHAnsi"/>
          <w:bCs/>
          <w:sz w:val="20"/>
          <w:szCs w:val="22"/>
          <w:lang w:val="fr-FR"/>
        </w:rPr>
        <w:t>C</w:t>
      </w:r>
      <w:r w:rsidRPr="006C2C5D">
        <w:rPr>
          <w:rFonts w:asciiTheme="minorHAnsi" w:hAnsiTheme="minorHAnsi" w:cstheme="minorHAnsi"/>
          <w:bCs/>
          <w:sz w:val="20"/>
          <w:szCs w:val="22"/>
          <w:vertAlign w:val="subscript"/>
          <w:lang w:val="fr-FR"/>
        </w:rPr>
        <w:t>(n)</w:t>
      </w:r>
      <w:r w:rsidRPr="006C2C5D">
        <w:rPr>
          <w:rFonts w:asciiTheme="minorHAnsi" w:hAnsiTheme="minorHAnsi" w:cstheme="minorHAnsi"/>
          <w:bCs/>
          <w:sz w:val="20"/>
          <w:szCs w:val="22"/>
          <w:lang w:val="fr-FR"/>
        </w:rPr>
        <w:t xml:space="preserve"> = 12.5% + 87.5% (In </w:t>
      </w:r>
      <w:r w:rsidRPr="006C2C5D">
        <w:rPr>
          <w:rFonts w:asciiTheme="minorHAnsi" w:hAnsiTheme="minorHAnsi" w:cstheme="minorHAnsi"/>
          <w:bCs/>
          <w:sz w:val="20"/>
          <w:szCs w:val="22"/>
          <w:vertAlign w:val="subscript"/>
          <w:lang w:val="fr-FR"/>
        </w:rPr>
        <w:t>(n)</w:t>
      </w:r>
      <w:r w:rsidRPr="006C2C5D">
        <w:rPr>
          <w:rFonts w:asciiTheme="minorHAnsi" w:hAnsiTheme="minorHAnsi" w:cstheme="minorHAnsi"/>
          <w:bCs/>
          <w:sz w:val="20"/>
          <w:szCs w:val="22"/>
          <w:lang w:val="fr-FR"/>
        </w:rPr>
        <w:t xml:space="preserve"> / In </w:t>
      </w:r>
      <w:r w:rsidRPr="006C2C5D">
        <w:rPr>
          <w:rFonts w:asciiTheme="minorHAnsi" w:hAnsiTheme="minorHAnsi" w:cstheme="minorHAnsi"/>
          <w:bCs/>
          <w:sz w:val="20"/>
          <w:szCs w:val="22"/>
          <w:vertAlign w:val="subscript"/>
          <w:lang w:val="fr-FR"/>
        </w:rPr>
        <w:t>(0)</w:t>
      </w:r>
      <w:r w:rsidRPr="006C2C5D">
        <w:rPr>
          <w:rFonts w:asciiTheme="minorHAnsi" w:hAnsiTheme="minorHAnsi" w:cstheme="minorHAnsi"/>
          <w:bCs/>
          <w:sz w:val="20"/>
          <w:szCs w:val="22"/>
          <w:lang w:val="fr-FR"/>
        </w:rPr>
        <w:t>)</w:t>
      </w:r>
      <w:r w:rsidRPr="006C2C5D">
        <w:rPr>
          <w:rFonts w:asciiTheme="minorHAnsi" w:hAnsiTheme="minorHAnsi" w:cstheme="minorHAnsi"/>
          <w:sz w:val="20"/>
          <w:szCs w:val="22"/>
          <w:lang w:val="fr-FR"/>
        </w:rPr>
        <w:t xml:space="preserve"> </w:t>
      </w:r>
    </w:p>
    <w:p w14:paraId="6B204019" w14:textId="77777777" w:rsidR="004F2010" w:rsidRPr="006C2C5D" w:rsidRDefault="004F2010" w:rsidP="004F2010">
      <w:pPr>
        <w:pStyle w:val="ParagrapheIndent2"/>
        <w:spacing w:line="232" w:lineRule="exact"/>
        <w:ind w:left="20" w:right="20"/>
        <w:jc w:val="both"/>
        <w:rPr>
          <w:rFonts w:asciiTheme="minorHAnsi" w:hAnsiTheme="minorHAnsi" w:cstheme="minorHAnsi"/>
          <w:sz w:val="20"/>
          <w:szCs w:val="22"/>
          <w:lang w:val="fr-FR"/>
        </w:rPr>
      </w:pPr>
      <w:r w:rsidRPr="006C2C5D">
        <w:rPr>
          <w:rFonts w:asciiTheme="minorHAnsi" w:hAnsiTheme="minorHAnsi" w:cstheme="minorHAnsi"/>
          <w:sz w:val="20"/>
          <w:szCs w:val="22"/>
          <w:lang w:val="fr-FR"/>
        </w:rPr>
        <w:t>selon les dispositions suivantes :</w:t>
      </w:r>
    </w:p>
    <w:p w14:paraId="4F47E968" w14:textId="77777777" w:rsidR="004F2010" w:rsidRPr="006C2C5D"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szCs w:val="22"/>
          <w:lang w:val="fr-FR"/>
        </w:rPr>
      </w:pPr>
      <w:r w:rsidRPr="006C2C5D">
        <w:rPr>
          <w:rFonts w:asciiTheme="minorHAnsi" w:hAnsiTheme="minorHAnsi" w:cstheme="minorHAnsi"/>
          <w:sz w:val="20"/>
          <w:szCs w:val="22"/>
          <w:lang w:val="fr-FR"/>
        </w:rPr>
        <w:t>C</w:t>
      </w:r>
      <w:r w:rsidRPr="006C2C5D">
        <w:rPr>
          <w:rFonts w:asciiTheme="minorHAnsi" w:hAnsiTheme="minorHAnsi" w:cstheme="minorHAnsi"/>
          <w:sz w:val="20"/>
          <w:szCs w:val="22"/>
          <w:vertAlign w:val="subscript"/>
          <w:lang w:val="fr-FR"/>
        </w:rPr>
        <w:t xml:space="preserve">(n) </w:t>
      </w:r>
      <w:r w:rsidRPr="006C2C5D">
        <w:rPr>
          <w:rFonts w:asciiTheme="minorHAnsi" w:hAnsiTheme="minorHAnsi" w:cstheme="minorHAnsi"/>
          <w:sz w:val="20"/>
          <w:szCs w:val="22"/>
          <w:lang w:val="fr-FR"/>
        </w:rPr>
        <w:t xml:space="preserve"> : coefficient de révision.</w:t>
      </w:r>
    </w:p>
    <w:p w14:paraId="14D20B0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l'index de référence au mois de révision.</w:t>
      </w:r>
    </w:p>
    <w:p w14:paraId="58FDF9FC"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La valeur finale de l'index est celle connue à la date de révision telle que définie ci-dessus. Cette révision est considérée comme définitive.</w:t>
      </w:r>
    </w:p>
    <w:p w14:paraId="62898637" w14:textId="50EED687" w:rsidR="00D6006C" w:rsidRPr="00D6006C" w:rsidRDefault="004F2010" w:rsidP="00D6006C">
      <w:pPr>
        <w:pStyle w:val="ParagrapheIndent2"/>
        <w:spacing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L'index de </w:t>
      </w:r>
      <w:r w:rsidRPr="00D6006C">
        <w:rPr>
          <w:rFonts w:asciiTheme="minorHAnsi" w:hAnsiTheme="minorHAnsi" w:cstheme="minorHAnsi"/>
          <w:sz w:val="20"/>
          <w:szCs w:val="22"/>
          <w:lang w:val="fr-FR"/>
        </w:rPr>
        <w:t>référence, publié(s)</w:t>
      </w:r>
      <w:r w:rsidR="00BD3438" w:rsidRPr="00D6006C">
        <w:rPr>
          <w:rFonts w:asciiTheme="minorHAnsi" w:hAnsiTheme="minorHAnsi" w:cstheme="minorHAnsi"/>
          <w:bCs/>
          <w:sz w:val="20"/>
          <w:szCs w:val="22"/>
          <w:lang w:val="fr-FR"/>
        </w:rPr>
        <w:t xml:space="preserve"> </w:t>
      </w:r>
      <w:r w:rsidRPr="00D6006C">
        <w:rPr>
          <w:rFonts w:asciiTheme="minorHAnsi" w:hAnsiTheme="minorHAnsi" w:cstheme="minorHAnsi"/>
          <w:bCs/>
          <w:sz w:val="20"/>
          <w:szCs w:val="22"/>
          <w:lang w:val="fr-FR"/>
        </w:rPr>
        <w:t>par l'INSEE</w:t>
      </w:r>
      <w:r w:rsidR="00D6006C" w:rsidRPr="00D6006C">
        <w:rPr>
          <w:rFonts w:cstheme="minorHAnsi"/>
          <w:i/>
          <w:iCs/>
          <w:sz w:val="18"/>
          <w:szCs w:val="18"/>
          <w:lang w:val="fr-FR"/>
        </w:rPr>
        <w:t>,</w:t>
      </w:r>
      <w:r w:rsidRPr="00D6006C">
        <w:rPr>
          <w:rFonts w:asciiTheme="minorHAnsi" w:hAnsiTheme="minorHAnsi" w:cstheme="minorHAnsi"/>
          <w:sz w:val="18"/>
          <w:szCs w:val="20"/>
          <w:lang w:val="fr-FR"/>
        </w:rPr>
        <w:t xml:space="preserve"> </w:t>
      </w:r>
      <w:r w:rsidRPr="00D6006C">
        <w:rPr>
          <w:rFonts w:asciiTheme="minorHAnsi" w:hAnsiTheme="minorHAnsi" w:cstheme="minorHAnsi"/>
          <w:sz w:val="20"/>
          <w:szCs w:val="22"/>
          <w:lang w:val="fr-FR"/>
        </w:rPr>
        <w:t xml:space="preserve">est l'index </w:t>
      </w:r>
      <w:r w:rsidR="00D6006C">
        <w:rPr>
          <w:rFonts w:asciiTheme="minorHAnsi" w:hAnsiTheme="minorHAnsi" w:cstheme="minorHAnsi"/>
          <w:color w:val="000000"/>
          <w:sz w:val="20"/>
          <w:szCs w:val="22"/>
          <w:lang w:val="fr-FR"/>
        </w:rPr>
        <w:t>le suivant :</w:t>
      </w:r>
    </w:p>
    <w:tbl>
      <w:tblPr>
        <w:tblStyle w:val="Grilledutableau"/>
        <w:tblW w:w="0" w:type="auto"/>
        <w:tblLook w:val="04A0" w:firstRow="1" w:lastRow="0" w:firstColumn="1" w:lastColumn="0" w:noHBand="0" w:noVBand="1"/>
      </w:tblPr>
      <w:tblGrid>
        <w:gridCol w:w="1169"/>
        <w:gridCol w:w="8460"/>
      </w:tblGrid>
      <w:tr w:rsidR="00D6006C" w14:paraId="591127C3" w14:textId="77777777" w:rsidTr="00827491">
        <w:trPr>
          <w:trHeight w:val="284"/>
        </w:trPr>
        <w:tc>
          <w:tcPr>
            <w:tcW w:w="1129" w:type="dxa"/>
            <w:shd w:val="clear" w:color="auto" w:fill="BFBFBF" w:themeFill="background1" w:themeFillShade="BF"/>
            <w:vAlign w:val="center"/>
          </w:tcPr>
          <w:p w14:paraId="42DF6284" w14:textId="56A30357" w:rsidR="00D6006C" w:rsidRPr="00D6006C" w:rsidRDefault="00D6006C" w:rsidP="00D6006C">
            <w:pPr>
              <w:jc w:val="center"/>
              <w:rPr>
                <w:rFonts w:eastAsia="Trebuchet MS" w:cstheme="minorHAnsi"/>
                <w:b/>
                <w:bCs/>
                <w:color w:val="000000"/>
                <w:sz w:val="20"/>
                <w:szCs w:val="22"/>
              </w:rPr>
            </w:pPr>
            <w:r w:rsidRPr="00D6006C">
              <w:rPr>
                <w:rFonts w:eastAsia="Trebuchet MS" w:cstheme="minorHAnsi"/>
                <w:b/>
                <w:bCs/>
                <w:color w:val="000000"/>
                <w:sz w:val="20"/>
                <w:szCs w:val="22"/>
              </w:rPr>
              <w:t>Code</w:t>
            </w:r>
          </w:p>
        </w:tc>
        <w:tc>
          <w:tcPr>
            <w:tcW w:w="8500" w:type="dxa"/>
            <w:shd w:val="clear" w:color="auto" w:fill="BFBFBF" w:themeFill="background1" w:themeFillShade="BF"/>
            <w:vAlign w:val="center"/>
          </w:tcPr>
          <w:p w14:paraId="0ED33E7E" w14:textId="1B2ADE68" w:rsidR="00D6006C" w:rsidRPr="00D6006C" w:rsidRDefault="00D6006C" w:rsidP="00D6006C">
            <w:pPr>
              <w:jc w:val="center"/>
              <w:rPr>
                <w:rFonts w:eastAsia="Trebuchet MS" w:cstheme="minorHAnsi"/>
                <w:b/>
                <w:bCs/>
                <w:color w:val="000000"/>
                <w:sz w:val="20"/>
                <w:szCs w:val="22"/>
              </w:rPr>
            </w:pPr>
            <w:r w:rsidRPr="00D6006C">
              <w:rPr>
                <w:rFonts w:eastAsia="Trebuchet MS" w:cstheme="minorHAnsi"/>
                <w:b/>
                <w:bCs/>
                <w:color w:val="000000"/>
                <w:sz w:val="20"/>
                <w:szCs w:val="22"/>
              </w:rPr>
              <w:t>Libellé</w:t>
            </w:r>
          </w:p>
        </w:tc>
      </w:tr>
      <w:tr w:rsidR="00D6006C" w14:paraId="0D5515B8" w14:textId="77777777" w:rsidTr="00827491">
        <w:tc>
          <w:tcPr>
            <w:tcW w:w="1129" w:type="dxa"/>
          </w:tcPr>
          <w:p w14:paraId="022F4254" w14:textId="20DE9D5C" w:rsidR="00D6006C" w:rsidRPr="00D6006C" w:rsidRDefault="0046539C" w:rsidP="00D6006C">
            <w:pPr>
              <w:pStyle w:val="ParagrapheIndent2"/>
              <w:spacing w:after="120" w:line="232" w:lineRule="exact"/>
              <w:ind w:left="20"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010766519</w:t>
            </w:r>
          </w:p>
        </w:tc>
        <w:tc>
          <w:tcPr>
            <w:tcW w:w="8500" w:type="dxa"/>
          </w:tcPr>
          <w:p w14:paraId="6A1045DD" w14:textId="5569F935" w:rsidR="00D6006C" w:rsidRPr="00D6006C" w:rsidRDefault="0046539C" w:rsidP="00827491">
            <w:pPr>
              <w:pStyle w:val="ParagrapheIndent2"/>
              <w:spacing w:after="120" w:line="232" w:lineRule="exact"/>
              <w:ind w:right="20"/>
              <w:jc w:val="both"/>
              <w:rPr>
                <w:rFonts w:asciiTheme="minorHAnsi" w:hAnsiTheme="minorHAnsi" w:cstheme="minorHAnsi"/>
                <w:color w:val="000000"/>
                <w:sz w:val="20"/>
                <w:szCs w:val="22"/>
                <w:lang w:val="fr-FR"/>
              </w:rPr>
            </w:pPr>
            <w:r w:rsidRPr="0046539C">
              <w:rPr>
                <w:rFonts w:asciiTheme="minorHAnsi" w:hAnsiTheme="minorHAnsi" w:cstheme="minorHAnsi"/>
                <w:color w:val="000000"/>
                <w:sz w:val="20"/>
                <w:szCs w:val="22"/>
                <w:lang w:val="fr-FR"/>
              </w:rPr>
              <w:t>Indice des prix de production des services français aux entreprises françaises (BtoB) - Prix de base - CPF 56.20 - Services de traiteurs et autres services de restauration - Base 20</w:t>
            </w:r>
            <w:r>
              <w:rPr>
                <w:rFonts w:asciiTheme="minorHAnsi" w:hAnsiTheme="minorHAnsi" w:cstheme="minorHAnsi"/>
                <w:color w:val="000000"/>
                <w:sz w:val="20"/>
                <w:szCs w:val="22"/>
                <w:lang w:val="fr-FR"/>
              </w:rPr>
              <w:t>21</w:t>
            </w:r>
          </w:p>
        </w:tc>
      </w:tr>
    </w:tbl>
    <w:p w14:paraId="2B250256" w14:textId="77777777" w:rsidR="00A625FB" w:rsidRDefault="00A625FB" w:rsidP="00A625FB">
      <w:pPr>
        <w:spacing w:before="240"/>
        <w:jc w:val="both"/>
        <w:rPr>
          <w:rFonts w:eastAsia="Arial Narrow"/>
          <w:b/>
          <w:bCs/>
          <w:sz w:val="20"/>
          <w:szCs w:val="20"/>
        </w:rPr>
      </w:pPr>
      <w:bookmarkStart w:id="41" w:name="_Toc90560131"/>
      <w:bookmarkStart w:id="42" w:name="_Toc180155025"/>
      <w:bookmarkEnd w:id="35"/>
      <w:bookmarkEnd w:id="36"/>
      <w:bookmarkEnd w:id="37"/>
    </w:p>
    <w:p w14:paraId="67B40AAC" w14:textId="4FD4A0AE" w:rsidR="00A625FB" w:rsidRPr="00BB110A" w:rsidRDefault="00A625FB" w:rsidP="00A625FB">
      <w:pPr>
        <w:spacing w:before="240"/>
        <w:jc w:val="both"/>
        <w:rPr>
          <w:rFonts w:eastAsia="Arial Narrow"/>
          <w:sz w:val="20"/>
          <w:szCs w:val="20"/>
        </w:rPr>
      </w:pPr>
      <w:r w:rsidRPr="00BB110A">
        <w:rPr>
          <w:rFonts w:eastAsia="Arial Narrow"/>
          <w:b/>
          <w:bCs/>
          <w:sz w:val="20"/>
          <w:szCs w:val="20"/>
        </w:rPr>
        <w:t>Clause limitative de sauvegarde</w:t>
      </w:r>
      <w:r w:rsidRPr="00BB110A">
        <w:rPr>
          <w:rFonts w:eastAsia="Arial Narrow"/>
          <w:sz w:val="20"/>
          <w:szCs w:val="20"/>
        </w:rPr>
        <w:t> : le pouvoir adjudicateur se réserve le droit de résilier sans indemnité la partie non exécutée de l’accord-cadre si les prix révisés sont supérieurs à 5 % l’an</w:t>
      </w:r>
    </w:p>
    <w:p w14:paraId="2485BCFE" w14:textId="539D334F" w:rsidR="00A0604E" w:rsidRPr="00FE4B34" w:rsidRDefault="00A0604E" w:rsidP="00695710">
      <w:pPr>
        <w:pStyle w:val="Titre2"/>
      </w:pPr>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201920404"/>
      <w:bookmarkEnd w:id="43"/>
      <w:bookmarkEnd w:id="44"/>
      <w:r w:rsidRPr="000D58BD">
        <w:rPr>
          <w:rFonts w:cstheme="minorHAnsi"/>
          <w:sz w:val="32"/>
          <w:szCs w:val="32"/>
        </w:rPr>
        <w:lastRenderedPageBreak/>
        <w:t>FACTURATION ET PAIEMENT</w:t>
      </w:r>
      <w:bookmarkEnd w:id="45"/>
      <w:bookmarkEnd w:id="46"/>
    </w:p>
    <w:p w14:paraId="778440AA" w14:textId="27F4C70E" w:rsidR="000140A0" w:rsidRPr="003716AC" w:rsidRDefault="173EF754" w:rsidP="00695710">
      <w:pPr>
        <w:pStyle w:val="Titre2"/>
      </w:pPr>
      <w:bookmarkStart w:id="47" w:name="_Toc180155027"/>
      <w:r>
        <w:t>Garanties financières</w:t>
      </w:r>
      <w:r w:rsidR="352FC834">
        <w:t xml:space="preserve"> </w:t>
      </w:r>
      <w:bookmarkEnd w:id="47"/>
    </w:p>
    <w:p w14:paraId="7AF7AE61" w14:textId="77777777" w:rsidR="0051736D" w:rsidRDefault="0051736D" w:rsidP="000B3CB5">
      <w:pPr>
        <w:jc w:val="both"/>
        <w:rPr>
          <w:rFonts w:eastAsia="Arial Narrow" w:cstheme="minorHAnsi"/>
          <w:sz w:val="20"/>
          <w:szCs w:val="20"/>
        </w:rPr>
      </w:pPr>
      <w:r>
        <w:rPr>
          <w:rFonts w:eastAsia="Arial Narrow" w:cstheme="minorHAnsi"/>
          <w:sz w:val="20"/>
          <w:szCs w:val="20"/>
        </w:rPr>
        <w:t>Aucune clause</w:t>
      </w:r>
      <w:r w:rsidR="000B3CB5" w:rsidRPr="00416CFA">
        <w:rPr>
          <w:rFonts w:eastAsia="Arial Narrow" w:cstheme="minorHAnsi"/>
          <w:sz w:val="20"/>
          <w:szCs w:val="20"/>
        </w:rPr>
        <w:t xml:space="preserve"> de garantie </w:t>
      </w:r>
      <w:r>
        <w:rPr>
          <w:rFonts w:eastAsia="Arial Narrow" w:cstheme="minorHAnsi"/>
          <w:sz w:val="20"/>
          <w:szCs w:val="20"/>
        </w:rPr>
        <w:t xml:space="preserve">financière ne sera appliquée. </w:t>
      </w:r>
    </w:p>
    <w:p w14:paraId="6DE47159" w14:textId="77777777" w:rsidR="00021D91" w:rsidRPr="000140A0" w:rsidRDefault="00021D91" w:rsidP="00695710">
      <w:pPr>
        <w:pStyle w:val="Titre2"/>
      </w:pPr>
      <w:bookmarkStart w:id="48" w:name="_Toc180155028"/>
      <w:r w:rsidRPr="000140A0">
        <w:t>Avance</w:t>
      </w:r>
      <w:bookmarkEnd w:id="48"/>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51736D"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w:t>
      </w:r>
      <w:r w:rsidR="00691B31" w:rsidRPr="0051736D">
        <w:rPr>
          <w:rFonts w:cstheme="minorHAnsi"/>
          <w:bCs/>
          <w:sz w:val="20"/>
          <w:szCs w:val="20"/>
        </w:rPr>
        <w:t>dont l’exécution n’est pas sous-traitée, dans les conditions posées aux articles R2191-3 et R2191-5 à R2191-19 du code de la commande publique.</w:t>
      </w:r>
    </w:p>
    <w:p w14:paraId="13952527" w14:textId="1E91C117" w:rsidR="00691B31" w:rsidRPr="0051736D" w:rsidRDefault="00691B31" w:rsidP="006673CB">
      <w:pPr>
        <w:jc w:val="both"/>
        <w:rPr>
          <w:rFonts w:cstheme="minorHAnsi"/>
          <w:bCs/>
          <w:sz w:val="20"/>
          <w:szCs w:val="20"/>
        </w:rPr>
      </w:pPr>
      <w:r w:rsidRPr="0051736D">
        <w:rPr>
          <w:rFonts w:cstheme="minorHAnsi"/>
          <w:bCs/>
          <w:sz w:val="20"/>
          <w:szCs w:val="20"/>
        </w:rPr>
        <w:t>Son assiette est calculée conformément aux modalités prévues à l’article R2191-7 du code de la commande publique.</w:t>
      </w:r>
    </w:p>
    <w:p w14:paraId="6FE03DC6" w14:textId="0006B4BB" w:rsidR="00691B31" w:rsidRPr="0051736D" w:rsidRDefault="00691B31" w:rsidP="006673CB">
      <w:pPr>
        <w:jc w:val="both"/>
        <w:rPr>
          <w:rFonts w:cstheme="minorHAnsi"/>
          <w:b/>
          <w:i/>
          <w:iCs/>
          <w:sz w:val="20"/>
          <w:szCs w:val="20"/>
        </w:rPr>
      </w:pPr>
      <w:r w:rsidRPr="0051736D">
        <w:rPr>
          <w:rFonts w:cstheme="minorHAnsi"/>
          <w:bCs/>
          <w:sz w:val="20"/>
          <w:szCs w:val="20"/>
        </w:rPr>
        <w:t xml:space="preserve">Son taux est de 5 %. </w:t>
      </w:r>
    </w:p>
    <w:p w14:paraId="166321F1" w14:textId="469A64C0" w:rsidR="00691B31" w:rsidRPr="0051736D" w:rsidRDefault="68C8603D" w:rsidP="392B7E6E">
      <w:pPr>
        <w:jc w:val="both"/>
        <w:rPr>
          <w:sz w:val="20"/>
          <w:szCs w:val="20"/>
        </w:rPr>
      </w:pPr>
      <w:r w:rsidRPr="0051736D">
        <w:rPr>
          <w:sz w:val="20"/>
          <w:szCs w:val="20"/>
        </w:rPr>
        <w:t xml:space="preserve">Conformément à l’article 11.1 du CCAG </w:t>
      </w:r>
      <w:r w:rsidR="0F8A10B2" w:rsidRPr="0051736D">
        <w:rPr>
          <w:sz w:val="20"/>
          <w:szCs w:val="20"/>
        </w:rPr>
        <w:t>applicable au présent marché</w:t>
      </w:r>
      <w:r w:rsidR="0051736D" w:rsidRPr="0051736D">
        <w:rPr>
          <w:sz w:val="20"/>
          <w:szCs w:val="20"/>
        </w:rPr>
        <w:t>,</w:t>
      </w:r>
      <w:r w:rsidRPr="0051736D">
        <w:rPr>
          <w:sz w:val="20"/>
          <w:szCs w:val="20"/>
        </w:rPr>
        <w:t xml:space="preserve"> dans l’hypothèse où le titulaire est une petite ou moyenne entreprise mentionnée à l’article R2151-13 du code de la commande publique, le taux mentionné ci-dessus est porté à 30 %</w:t>
      </w:r>
      <w:r w:rsidR="0051736D" w:rsidRPr="0051736D">
        <w:rPr>
          <w:sz w:val="20"/>
          <w:szCs w:val="20"/>
        </w:rPr>
        <w:t>.</w:t>
      </w:r>
    </w:p>
    <w:p w14:paraId="5548F607" w14:textId="45B91AC2" w:rsidR="00691B31" w:rsidRPr="0051736D" w:rsidRDefault="00691B31" w:rsidP="00021D91">
      <w:pPr>
        <w:jc w:val="both"/>
        <w:rPr>
          <w:rFonts w:cstheme="minorHAnsi"/>
          <w:iCs/>
          <w:sz w:val="20"/>
          <w:szCs w:val="20"/>
        </w:rPr>
      </w:pPr>
      <w:r w:rsidRPr="0051736D">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51736D">
        <w:rPr>
          <w:rFonts w:cstheme="minorHAnsi"/>
          <w:iCs/>
          <w:sz w:val="20"/>
          <w:szCs w:val="20"/>
        </w:rPr>
        <w:t xml:space="preserve">Le remboursement de l’avance s’effectue par précompte dès </w:t>
      </w:r>
      <w:r w:rsidRPr="00416CFA">
        <w:rPr>
          <w:rFonts w:cstheme="minorHAnsi"/>
          <w:iCs/>
          <w:sz w:val="20"/>
          <w:szCs w:val="20"/>
        </w:rPr>
        <w:t>la première facture émise au titre des prestations dont le montant entre dans l’assiette de calcul de celle-là.</w:t>
      </w:r>
    </w:p>
    <w:p w14:paraId="5197A277" w14:textId="03379F4D" w:rsidR="00B51DFD" w:rsidRPr="00FE4B34" w:rsidRDefault="004F669B" w:rsidP="00695710">
      <w:pPr>
        <w:pStyle w:val="Titre2"/>
      </w:pPr>
      <w:bookmarkStart w:id="49" w:name="_Toc180155029"/>
      <w:r w:rsidRPr="00EB6E9F">
        <w:t>Acomptes</w:t>
      </w:r>
      <w:r w:rsidR="00B51DFD">
        <w:t xml:space="preserve"> </w:t>
      </w:r>
      <w:bookmarkEnd w:id="49"/>
      <w:r w:rsidR="00B51DFD" w:rsidRPr="00E221B1">
        <w:t xml:space="preserve"> </w:t>
      </w:r>
    </w:p>
    <w:p w14:paraId="02507F00" w14:textId="7C3BE079" w:rsidR="004F669B" w:rsidRPr="007C3B0D" w:rsidRDefault="007C3B0D" w:rsidP="004F669B">
      <w:pPr>
        <w:jc w:val="both"/>
        <w:rPr>
          <w:rFonts w:cstheme="minorHAnsi"/>
          <w:i/>
          <w:sz w:val="20"/>
          <w:szCs w:val="20"/>
        </w:rPr>
      </w:pPr>
      <w:r w:rsidRPr="007C3B0D">
        <w:rPr>
          <w:rFonts w:cstheme="minorHAnsi"/>
          <w:iCs/>
          <w:sz w:val="20"/>
          <w:szCs w:val="20"/>
        </w:rPr>
        <w:t>Aucun acompte ne sera v</w:t>
      </w:r>
      <w:r>
        <w:rPr>
          <w:rFonts w:cstheme="minorHAnsi"/>
          <w:iCs/>
          <w:sz w:val="20"/>
          <w:szCs w:val="20"/>
        </w:rPr>
        <w:t>ers</w:t>
      </w:r>
      <w:r w:rsidRPr="007C3B0D">
        <w:rPr>
          <w:rFonts w:cstheme="minorHAnsi"/>
          <w:iCs/>
          <w:sz w:val="20"/>
          <w:szCs w:val="20"/>
        </w:rPr>
        <w:t>é</w:t>
      </w:r>
      <w:r w:rsidRPr="007C3B0D">
        <w:rPr>
          <w:rFonts w:cstheme="minorHAnsi"/>
          <w:i/>
          <w:sz w:val="20"/>
          <w:szCs w:val="20"/>
        </w:rPr>
        <w:t>.</w:t>
      </w:r>
    </w:p>
    <w:p w14:paraId="5D378487" w14:textId="38F85D9B" w:rsidR="00FB414E" w:rsidRPr="00FE4B34" w:rsidRDefault="00FB414E" w:rsidP="00695710">
      <w:pPr>
        <w:pStyle w:val="Titre2"/>
      </w:pPr>
      <w:bookmarkStart w:id="50" w:name="_Toc180155030"/>
      <w:r>
        <w:t>Modalités de facturation / Demandes de paiement</w:t>
      </w:r>
      <w:bookmarkEnd w:id="50"/>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51" w:name="_Toc180155031"/>
      <w:r w:rsidRPr="000E261B">
        <w:rPr>
          <w:rFonts w:cstheme="minorHAnsi"/>
          <w:i/>
          <w:iCs/>
          <w:color w:val="auto"/>
        </w:rPr>
        <w:t>Émission des demandes de paiement</w:t>
      </w:r>
      <w:bookmarkEnd w:id="51"/>
    </w:p>
    <w:p w14:paraId="4FE0C4BC" w14:textId="2D66A304" w:rsidR="002F19FF" w:rsidRPr="00416CFA" w:rsidRDefault="002F19FF" w:rsidP="002F19FF">
      <w:pPr>
        <w:jc w:val="both"/>
        <w:rPr>
          <w:rFonts w:cstheme="minorHAnsi"/>
          <w:bCs/>
          <w:sz w:val="20"/>
          <w:szCs w:val="20"/>
        </w:rPr>
      </w:pPr>
      <w:r w:rsidRPr="00416CFA">
        <w:rPr>
          <w:rFonts w:cstheme="minorHAnsi"/>
          <w:bCs/>
          <w:sz w:val="20"/>
          <w:szCs w:val="20"/>
        </w:rPr>
        <w:t>Les demandes de paiement sont émises à terme échu :</w:t>
      </w:r>
    </w:p>
    <w:p w14:paraId="795227AC" w14:textId="06B34414" w:rsidR="002F19FF" w:rsidRPr="0046539C" w:rsidRDefault="002F19FF" w:rsidP="0046539C">
      <w:pPr>
        <w:jc w:val="both"/>
        <w:rPr>
          <w:rFonts w:cstheme="minorHAnsi"/>
          <w:b/>
          <w:i/>
          <w:iCs/>
          <w:color w:val="0000FF"/>
          <w:sz w:val="28"/>
          <w:szCs w:val="28"/>
        </w:rPr>
      </w:pPr>
      <w:r w:rsidRPr="0046539C">
        <w:rPr>
          <w:rFonts w:cstheme="minorHAnsi"/>
          <w:iCs/>
          <w:sz w:val="20"/>
          <w:szCs w:val="20"/>
        </w:rPr>
        <w:t>Après l’admission des prestations ou la réception des fournitures. Chaque bon de commande fait l’objet d’un paiement unique à réception des prestations correspondantes</w:t>
      </w:r>
      <w:r w:rsidRPr="0046539C">
        <w:rPr>
          <w:rFonts w:cstheme="minorHAnsi"/>
          <w:iCs/>
          <w:color w:val="0000FF"/>
          <w:sz w:val="20"/>
          <w:szCs w:val="20"/>
        </w:rPr>
        <w:t>.</w:t>
      </w:r>
      <w:r w:rsidR="007C3B0D" w:rsidRPr="0046539C">
        <w:rPr>
          <w:rFonts w:cstheme="minorHAnsi"/>
          <w:iCs/>
          <w:color w:val="0000FF"/>
          <w:sz w:val="20"/>
          <w:szCs w:val="20"/>
        </w:rPr>
        <w:t xml:space="preserve">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52" w:name="_Toc180155032"/>
      <w:r w:rsidRPr="00172A6F">
        <w:rPr>
          <w:rFonts w:cstheme="minorHAnsi"/>
          <w:i/>
          <w:iCs/>
          <w:color w:val="auto"/>
        </w:rPr>
        <w:lastRenderedPageBreak/>
        <w:t>Communication des demandes de paiement</w:t>
      </w:r>
      <w:bookmarkEnd w:id="52"/>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695710">
      <w:pPr>
        <w:pStyle w:val="Titre2"/>
      </w:pPr>
      <w:bookmarkStart w:id="53" w:name="_Toc180155033"/>
      <w:r>
        <w:t>Modalités de paiement</w:t>
      </w:r>
      <w:bookmarkEnd w:id="53"/>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54" w:name="_Toc180155034"/>
      <w:r w:rsidRPr="00172A6F">
        <w:rPr>
          <w:rFonts w:cstheme="minorHAnsi"/>
          <w:i/>
          <w:iCs/>
          <w:color w:val="auto"/>
        </w:rPr>
        <w:t>Règlement des prestations - RIB</w:t>
      </w:r>
      <w:bookmarkEnd w:id="54"/>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5" w:name="_Toc180155035"/>
      <w:r w:rsidRPr="00172A6F">
        <w:rPr>
          <w:rFonts w:cstheme="minorHAnsi"/>
          <w:i/>
          <w:iCs/>
          <w:color w:val="auto"/>
        </w:rPr>
        <w:t>Délai global de paiement</w:t>
      </w:r>
      <w:bookmarkEnd w:id="55"/>
    </w:p>
    <w:p w14:paraId="5573DEAC" w14:textId="20776F43"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4B390F">
        <w:rPr>
          <w:sz w:val="20"/>
          <w:szCs w:val="20"/>
        </w:rPr>
        <w:t xml:space="preserve">compter </w:t>
      </w:r>
      <w:r w:rsidRPr="004B390F">
        <w:rPr>
          <w:rFonts w:eastAsiaTheme="minorEastAsia"/>
          <w:sz w:val="20"/>
          <w:szCs w:val="20"/>
        </w:rPr>
        <w:t>de la présentation de la demande de paiement</w:t>
      </w:r>
      <w:r w:rsidR="004B390F" w:rsidRPr="004B390F">
        <w:rPr>
          <w:sz w:val="20"/>
          <w:szCs w:val="20"/>
        </w:rPr>
        <w:t>.</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6" w:name="_Toc180155036"/>
      <w:r w:rsidRPr="00172A6F">
        <w:rPr>
          <w:rFonts w:cstheme="minorHAnsi"/>
          <w:i/>
          <w:iCs/>
          <w:color w:val="auto"/>
        </w:rPr>
        <w:t>Retard de paiement</w:t>
      </w:r>
      <w:bookmarkEnd w:id="56"/>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695710">
      <w:pPr>
        <w:pStyle w:val="Titre2"/>
      </w:pPr>
      <w:bookmarkStart w:id="57" w:name="_Toc180155037"/>
      <w:r>
        <w:t>Modalités de paiement en cas de cotraitance et/ou sous</w:t>
      </w:r>
      <w:r w:rsidR="2F107F22">
        <w:t>-</w:t>
      </w:r>
      <w:r>
        <w:t>traitance</w:t>
      </w:r>
      <w:bookmarkEnd w:id="57"/>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8" w:name="_Toc180155038"/>
      <w:r w:rsidRPr="00172A6F">
        <w:rPr>
          <w:rFonts w:cstheme="minorHAnsi"/>
          <w:i/>
          <w:iCs/>
          <w:color w:val="auto"/>
        </w:rPr>
        <w:t>Facturation et paiement en cas de co-traitance</w:t>
      </w:r>
      <w:bookmarkEnd w:id="58"/>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857182"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En cas de groupement solidaire, le paiement est effectué sur un compte unique, </w:t>
      </w:r>
      <w:r w:rsidRPr="00857182">
        <w:rPr>
          <w:rFonts w:asciiTheme="minorHAnsi" w:hAnsiTheme="minorHAnsi" w:cstheme="minorHAnsi"/>
          <w:sz w:val="20"/>
          <w:szCs w:val="22"/>
          <w:lang w:val="fr-FR"/>
        </w:rPr>
        <w:t>ouvert au nom du mandataire.</w:t>
      </w:r>
    </w:p>
    <w:p w14:paraId="6E9CFE3A" w14:textId="51C3B4B8" w:rsidR="000C7569" w:rsidRPr="00857182" w:rsidRDefault="4E20DF55" w:rsidP="392B7E6E">
      <w:pPr>
        <w:jc w:val="both"/>
        <w:rPr>
          <w:sz w:val="20"/>
          <w:szCs w:val="20"/>
        </w:rPr>
      </w:pPr>
      <w:r w:rsidRPr="00857182">
        <w:rPr>
          <w:sz w:val="20"/>
          <w:szCs w:val="20"/>
        </w:rPr>
        <w:t>Les autres dispositions relatives à la cotraitance s’appliquent selon l’article 12.1 du CCAG</w:t>
      </w:r>
      <w:r w:rsidR="70DEFF8B" w:rsidRPr="00857182">
        <w:rPr>
          <w:sz w:val="20"/>
          <w:szCs w:val="20"/>
        </w:rPr>
        <w:t xml:space="preserve"> </w:t>
      </w:r>
      <w:r w:rsidR="0033719F" w:rsidRPr="00857182">
        <w:rPr>
          <w:sz w:val="20"/>
          <w:szCs w:val="20"/>
        </w:rPr>
        <w:t>Fournitures courantes et services.</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9" w:name="_Toc180155039"/>
      <w:r w:rsidRPr="00172A6F">
        <w:rPr>
          <w:rFonts w:cstheme="minorHAnsi"/>
          <w:i/>
          <w:iCs/>
          <w:color w:val="auto"/>
        </w:rPr>
        <w:lastRenderedPageBreak/>
        <w:t>Facturation et paiement en cas de sous-</w:t>
      </w:r>
      <w:bookmarkEnd w:id="59"/>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60" w:name="_Toc180155040"/>
      <w:r w:rsidRPr="00172A6F">
        <w:rPr>
          <w:rFonts w:cstheme="minorHAnsi"/>
          <w:i/>
          <w:iCs/>
          <w:color w:val="auto"/>
        </w:rPr>
        <w:t>Cession ou nantissement des créances</w:t>
      </w:r>
      <w:bookmarkEnd w:id="60"/>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1" w:name="_Toc180155041"/>
      <w:bookmarkStart w:id="62" w:name="_Ref186706600"/>
      <w:bookmarkStart w:id="63" w:name="_Ref116370716"/>
      <w:bookmarkStart w:id="64" w:name="_Ref116370793"/>
      <w:bookmarkStart w:id="65" w:name="_Toc201920405"/>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1"/>
      <w:bookmarkEnd w:id="62"/>
      <w:bookmarkEnd w:id="65"/>
      <w:r w:rsidRPr="00B06823">
        <w:rPr>
          <w:rFonts w:cstheme="minorHAnsi"/>
          <w:sz w:val="32"/>
          <w:szCs w:val="32"/>
        </w:rPr>
        <w:t xml:space="preserve"> </w:t>
      </w:r>
      <w:bookmarkEnd w:id="63"/>
      <w:bookmarkEnd w:id="64"/>
    </w:p>
    <w:p w14:paraId="3FB98561" w14:textId="67943469" w:rsidR="00FB0D70" w:rsidRDefault="005D56D0" w:rsidP="00695710">
      <w:pPr>
        <w:pStyle w:val="Titre2"/>
      </w:pPr>
      <w:bookmarkStart w:id="66" w:name="_Toc180155042"/>
      <w:r w:rsidRPr="000B11B4">
        <w:t>Interlocuteurs</w:t>
      </w:r>
      <w:r w:rsidR="00FB0D70" w:rsidRPr="000B11B4">
        <w:t xml:space="preserve"> du titulaire</w:t>
      </w:r>
      <w:bookmarkEnd w:id="6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15BB9440" w:rsidR="009C3C25" w:rsidRPr="00FB0D70" w:rsidRDefault="009C3C25">
            <w:pPr>
              <w:jc w:val="both"/>
              <w:rPr>
                <w:rFonts w:cstheme="minorHAnsi"/>
                <w:bCs/>
                <w:sz w:val="20"/>
                <w:szCs w:val="20"/>
              </w:rPr>
            </w:pPr>
            <w:r w:rsidRPr="00FB0D70">
              <w:rPr>
                <w:rFonts w:cstheme="minorHAnsi"/>
                <w:bCs/>
                <w:sz w:val="20"/>
                <w:szCs w:val="20"/>
              </w:rPr>
              <w:t xml:space="preserve">Un interlocuteur du </w:t>
            </w:r>
            <w:r w:rsidR="00FF0F48">
              <w:rPr>
                <w:rFonts w:cstheme="minorHAnsi"/>
                <w:bCs/>
                <w:sz w:val="20"/>
                <w:szCs w:val="20"/>
              </w:rPr>
              <w:t>titulaire</w:t>
            </w:r>
            <w:r w:rsidR="00FF0F48" w:rsidRPr="00FB0D70">
              <w:rPr>
                <w:rFonts w:cstheme="minorHAnsi"/>
                <w:bCs/>
                <w:sz w:val="20"/>
                <w:szCs w:val="20"/>
              </w:rPr>
              <w:t xml:space="preserve"> </w:t>
            </w:r>
            <w:r w:rsidRPr="00FB0D70">
              <w:rPr>
                <w:rFonts w:cstheme="minorHAnsi"/>
                <w:bCs/>
                <w:sz w:val="20"/>
                <w:szCs w:val="20"/>
              </w:rPr>
              <w:t>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695710">
      <w:pPr>
        <w:pStyle w:val="Titre2"/>
      </w:pPr>
      <w:r>
        <w:t>Réunion de lancement</w:t>
      </w:r>
    </w:p>
    <w:p w14:paraId="3100E74A" w14:textId="40FF55CA" w:rsidR="005D56D0" w:rsidRPr="00DE1C64" w:rsidRDefault="005D56D0" w:rsidP="00A557DD">
      <w:pPr>
        <w:jc w:val="both"/>
        <w:rPr>
          <w:rFonts w:eastAsiaTheme="majorEastAsia" w:cstheme="minorHAnsi"/>
          <w:sz w:val="20"/>
          <w:szCs w:val="20"/>
        </w:rPr>
      </w:pPr>
      <w:r w:rsidRPr="000B11B4">
        <w:rPr>
          <w:sz w:val="20"/>
          <w:szCs w:val="20"/>
        </w:rPr>
        <w:t xml:space="preserve">La réunion de </w:t>
      </w:r>
      <w:r w:rsidRPr="00DE1C64">
        <w:rPr>
          <w:sz w:val="20"/>
          <w:szCs w:val="20"/>
        </w:rPr>
        <w:t xml:space="preserve">lancement </w:t>
      </w:r>
      <w:r w:rsidRPr="00DE1C64">
        <w:rPr>
          <w:rFonts w:eastAsiaTheme="majorEastAsia" w:cstheme="minorHAnsi"/>
          <w:sz w:val="20"/>
          <w:szCs w:val="20"/>
        </w:rPr>
        <w:t>aura lieu au plus tard</w:t>
      </w:r>
      <w:r w:rsidRPr="00DE1C64">
        <w:rPr>
          <w:sz w:val="20"/>
          <w:szCs w:val="20"/>
        </w:rPr>
        <w:t xml:space="preserve"> </w:t>
      </w:r>
      <w:r w:rsidR="00DE1C64" w:rsidRPr="00DE1C64">
        <w:rPr>
          <w:sz w:val="20"/>
          <w:szCs w:val="20"/>
        </w:rPr>
        <w:t xml:space="preserve">10 </w:t>
      </w:r>
      <w:r w:rsidRPr="00DE1C64">
        <w:rPr>
          <w:rFonts w:eastAsiaTheme="majorEastAsia" w:cstheme="minorHAnsi"/>
          <w:sz w:val="20"/>
          <w:szCs w:val="20"/>
        </w:rPr>
        <w:t>jours après la notification du marché.</w:t>
      </w:r>
    </w:p>
    <w:p w14:paraId="1EEF9774" w14:textId="78125729" w:rsidR="00764335" w:rsidRPr="00764335" w:rsidRDefault="00764335" w:rsidP="00695710">
      <w:pPr>
        <w:pStyle w:val="Titre2"/>
      </w:pPr>
      <w:r w:rsidRPr="00764335">
        <w:lastRenderedPageBreak/>
        <w:t>Suivi des prestations</w:t>
      </w:r>
    </w:p>
    <w:p w14:paraId="68920C30" w14:textId="3A90D95F"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r w:rsidR="00DE1C64">
        <w:rPr>
          <w:sz w:val="20"/>
          <w:szCs w:val="20"/>
        </w:rPr>
        <w:t>à</w:t>
      </w:r>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r w:rsidRPr="00632301">
        <w:rPr>
          <w:sz w:val="20"/>
          <w:szCs w:val="20"/>
        </w:rPr>
        <w:t>comptes-rendus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r>
        <w:rPr>
          <w:sz w:val="20"/>
          <w:szCs w:val="20"/>
        </w:rPr>
        <w:t>état des consommations</w:t>
      </w:r>
      <w:r w:rsidR="00DB78A4">
        <w:rPr>
          <w:sz w:val="20"/>
          <w:szCs w:val="20"/>
        </w:rPr>
        <w:t xml:space="preserve"> par entité</w:t>
      </w:r>
      <w:r>
        <w:rPr>
          <w:sz w:val="20"/>
          <w:szCs w:val="20"/>
        </w:rPr>
        <w:t> ;</w:t>
      </w:r>
    </w:p>
    <w:p w14:paraId="4D7E20AA" w14:textId="41659294" w:rsidR="00764335" w:rsidRPr="00DB78A4" w:rsidRDefault="00764335" w:rsidP="005B0A85">
      <w:pPr>
        <w:pStyle w:val="Paragraphedeliste"/>
        <w:numPr>
          <w:ilvl w:val="0"/>
          <w:numId w:val="48"/>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682C41F" w:rsidR="00764335" w:rsidRDefault="00764335" w:rsidP="005B0A85">
      <w:pPr>
        <w:pStyle w:val="Paragraphedeliste"/>
        <w:numPr>
          <w:ilvl w:val="0"/>
          <w:numId w:val="48"/>
        </w:numPr>
        <w:rPr>
          <w:sz w:val="20"/>
          <w:szCs w:val="20"/>
        </w:rPr>
      </w:pPr>
      <w:r>
        <w:rPr>
          <w:sz w:val="20"/>
          <w:szCs w:val="20"/>
        </w:rPr>
        <w:t>relevé et résultat des contrôles contradictoires</w:t>
      </w:r>
      <w:r w:rsidR="00FF0F48">
        <w:rPr>
          <w:sz w:val="20"/>
          <w:szCs w:val="20"/>
        </w:rPr>
        <w:t>, le cas échéant</w:t>
      </w:r>
      <w:r>
        <w:rPr>
          <w:sz w:val="20"/>
          <w:szCs w:val="20"/>
        </w:rPr>
        <w:t> ;</w:t>
      </w:r>
    </w:p>
    <w:p w14:paraId="72173141" w14:textId="7D068495" w:rsidR="00764335" w:rsidRDefault="00764335" w:rsidP="005B0A85">
      <w:pPr>
        <w:pStyle w:val="Paragraphedeliste"/>
        <w:numPr>
          <w:ilvl w:val="0"/>
          <w:numId w:val="48"/>
        </w:numPr>
        <w:rPr>
          <w:sz w:val="20"/>
          <w:szCs w:val="20"/>
        </w:rPr>
      </w:pPr>
      <w:r>
        <w:rPr>
          <w:sz w:val="20"/>
          <w:szCs w:val="20"/>
        </w:rPr>
        <w:t>bilan carbone</w:t>
      </w:r>
      <w:r w:rsidR="00DB78A4">
        <w:rPr>
          <w:sz w:val="20"/>
          <w:szCs w:val="20"/>
        </w:rPr>
        <w:t>, le cas échéant</w:t>
      </w:r>
      <w:r>
        <w:rPr>
          <w:sz w:val="20"/>
          <w:szCs w:val="20"/>
        </w:rPr>
        <w:t> ;</w:t>
      </w:r>
    </w:p>
    <w:p w14:paraId="063D0971" w14:textId="6E31855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w:t>
      </w:r>
      <w:r w:rsidRPr="00E569F7">
        <w:rPr>
          <w:sz w:val="20"/>
          <w:szCs w:val="20"/>
        </w:rPr>
        <w:t xml:space="preserve">l’acheteur selon une </w:t>
      </w:r>
      <w:r w:rsidRPr="00E569F7">
        <w:rPr>
          <w:rFonts w:eastAsia="Times New Roman" w:cstheme="minorHAnsi"/>
          <w:bCs/>
          <w:sz w:val="20"/>
          <w:szCs w:val="18"/>
          <w:lang w:eastAsia="fr-FR"/>
        </w:rPr>
        <w:t>périodicité annuelle</w:t>
      </w:r>
      <w:r w:rsidR="00E569F7" w:rsidRPr="00E569F7">
        <w:rPr>
          <w:rFonts w:eastAsia="Times New Roman" w:cstheme="minorHAnsi"/>
          <w:bCs/>
          <w:sz w:val="20"/>
          <w:szCs w:val="18"/>
          <w:lang w:eastAsia="fr-FR"/>
        </w:rPr>
        <w:t>,</w:t>
      </w:r>
      <w:r w:rsidRPr="00E569F7">
        <w:rPr>
          <w:sz w:val="20"/>
          <w:szCs w:val="20"/>
        </w:rPr>
        <w:t xml:space="preserve"> des informations </w:t>
      </w:r>
      <w:r>
        <w:rPr>
          <w:sz w:val="20"/>
          <w:szCs w:val="20"/>
        </w:rPr>
        <w:t>demandées ci-dessus.</w:t>
      </w:r>
    </w:p>
    <w:p w14:paraId="62DC79BD" w14:textId="5F9120C9" w:rsidR="00D22879" w:rsidRDefault="00D22879" w:rsidP="00695710">
      <w:pPr>
        <w:pStyle w:val="Titre2"/>
      </w:pPr>
      <w:bookmarkStart w:id="67" w:name="_Ref116371070"/>
      <w:bookmarkStart w:id="68" w:name="_Toc180155044"/>
      <w:r>
        <w:t>Personnes nommément désignées</w:t>
      </w:r>
    </w:p>
    <w:p w14:paraId="5C9E6853" w14:textId="6DB6562E" w:rsidR="00D22879" w:rsidRPr="00D22879" w:rsidRDefault="00D22879" w:rsidP="00D22879">
      <w:pPr>
        <w:pStyle w:val="ParagrapheIndent1"/>
        <w:spacing w:after="240" w:line="232" w:lineRule="exact"/>
        <w:ind w:right="20"/>
        <w:jc w:val="both"/>
        <w:rPr>
          <w:rFonts w:asciiTheme="minorHAnsi" w:eastAsiaTheme="minorHAnsi" w:hAnsiTheme="minorHAnsi" w:cstheme="minorHAnsi"/>
          <w:sz w:val="20"/>
          <w:szCs w:val="20"/>
          <w:lang w:val="fr-FR"/>
        </w:rPr>
      </w:pPr>
      <w:r w:rsidRPr="00D22879">
        <w:rPr>
          <w:rFonts w:asciiTheme="minorHAnsi" w:eastAsiaTheme="minorHAnsi" w:hAnsiTheme="minorHAnsi" w:cstheme="minorHAnsi"/>
          <w:sz w:val="20"/>
          <w:szCs w:val="20"/>
          <w:lang w:val="fr-FR"/>
        </w:rPr>
        <w:t>En cas de défaillance ou départ d’un des membres de l’équipe dédiée du titulaire, notamment le ou les chefs en charge de l’élaboration des menus, plats et mets, le titulaire doit procéder à son remplacement par un profil au minimum équivalent.</w:t>
      </w:r>
    </w:p>
    <w:p w14:paraId="6883FF76" w14:textId="063964CB" w:rsidR="00564F73" w:rsidRPr="00471D5D" w:rsidRDefault="00564F73" w:rsidP="00695710">
      <w:pPr>
        <w:pStyle w:val="Titre2"/>
      </w:pPr>
      <w:r w:rsidRPr="00471D5D">
        <w:t>Modalités d’exécution</w:t>
      </w:r>
      <w:bookmarkEnd w:id="67"/>
      <w:bookmarkEnd w:id="68"/>
    </w:p>
    <w:p w14:paraId="2AEC32E7" w14:textId="0C77994C" w:rsidR="00564F73" w:rsidRPr="00D8255A" w:rsidRDefault="58570E46" w:rsidP="005B0A85">
      <w:pPr>
        <w:pStyle w:val="Titre3"/>
        <w:numPr>
          <w:ilvl w:val="2"/>
          <w:numId w:val="12"/>
        </w:numPr>
        <w:ind w:left="1985"/>
        <w:jc w:val="both"/>
        <w:rPr>
          <w:rFonts w:cstheme="minorHAnsi"/>
          <w:i/>
          <w:iCs/>
          <w:color w:val="auto"/>
        </w:rPr>
      </w:pPr>
      <w:bookmarkStart w:id="69" w:name="_Toc180155045"/>
      <w:r w:rsidRPr="00D8255A">
        <w:rPr>
          <w:rFonts w:cstheme="minorHAnsi"/>
          <w:i/>
          <w:iCs/>
          <w:color w:val="auto"/>
        </w:rPr>
        <w:t>Exécution des bons de commandes</w:t>
      </w:r>
      <w:bookmarkStart w:id="70" w:name="_Hlk180413759"/>
      <w:bookmarkEnd w:id="69"/>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délai(s) ou date(s) d’exécution,</w:t>
      </w:r>
    </w:p>
    <w:p w14:paraId="1CA74ABE" w14:textId="0051D521" w:rsidR="009D1E30" w:rsidRPr="009D1E30" w:rsidRDefault="58570E46" w:rsidP="009D1E30">
      <w:pPr>
        <w:numPr>
          <w:ilvl w:val="0"/>
          <w:numId w:val="9"/>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36560269" w14:textId="29D5D4CF" w:rsidR="009D1E30" w:rsidRPr="009D1E30" w:rsidRDefault="009D1E30" w:rsidP="009D1E30">
      <w:pPr>
        <w:pStyle w:val="Paragraphedeliste"/>
        <w:numPr>
          <w:ilvl w:val="0"/>
          <w:numId w:val="9"/>
        </w:numPr>
        <w:rPr>
          <w:rFonts w:cstheme="minorHAnsi"/>
          <w:bCs/>
          <w:sz w:val="20"/>
          <w:szCs w:val="20"/>
        </w:rPr>
      </w:pPr>
      <w:r w:rsidRPr="009D1E30">
        <w:rPr>
          <w:rFonts w:cstheme="minorHAnsi"/>
          <w:bCs/>
          <w:sz w:val="20"/>
          <w:szCs w:val="20"/>
        </w:rPr>
        <w:t>Les contraintes d’accès des sites</w:t>
      </w:r>
      <w:r>
        <w:rPr>
          <w:rFonts w:cstheme="minorHAnsi"/>
          <w:bCs/>
          <w:sz w:val="20"/>
          <w:szCs w:val="20"/>
        </w:rPr>
        <w:t xml:space="preserve"> ou lieux de manifestations</w:t>
      </w:r>
      <w:r w:rsidRPr="009D1E30">
        <w:rPr>
          <w:rFonts w:cstheme="minorHAnsi"/>
          <w:bCs/>
          <w:sz w:val="20"/>
          <w:szCs w:val="20"/>
        </w:rPr>
        <w:t xml:space="preserve"> (hauteur de camion, espace de livraison, quai de déchargement, adresse spécifiques</w:t>
      </w:r>
      <w:r>
        <w:rPr>
          <w:rFonts w:cstheme="minorHAnsi"/>
          <w:bCs/>
          <w:sz w:val="20"/>
          <w:szCs w:val="20"/>
        </w:rPr>
        <w:t>, ect …</w:t>
      </w:r>
      <w:r w:rsidRPr="009D1E30">
        <w:rPr>
          <w:rFonts w:cstheme="minorHAnsi"/>
          <w:bCs/>
          <w:sz w:val="20"/>
          <w:szCs w:val="20"/>
        </w:rPr>
        <w:t>).</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5AAC4BF0"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78B61B2E" w:rsidR="119CF1C5" w:rsidRPr="00FC013E" w:rsidRDefault="119CF1C5" w:rsidP="392B7E6E">
      <w:pPr>
        <w:jc w:val="both"/>
        <w:rPr>
          <w:sz w:val="20"/>
          <w:szCs w:val="20"/>
        </w:rPr>
      </w:pPr>
      <w:r w:rsidRPr="00FC013E">
        <w:rPr>
          <w:sz w:val="20"/>
          <w:szCs w:val="20"/>
        </w:rPr>
        <w:lastRenderedPageBreak/>
        <w:t>Une prolongation du délai d’exécution peut être accordée par le pouvoir adjudicateur dans les conditions de l’article 13.3 du CCAG applicable au présent marché</w:t>
      </w:r>
      <w:r w:rsidR="00FC013E" w:rsidRPr="00FC013E">
        <w:rPr>
          <w:sz w:val="20"/>
          <w:szCs w:val="20"/>
        </w:rPr>
        <w:t>.</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4BB14A13" w:rsidR="00564F73" w:rsidRDefault="00564F73" w:rsidP="00564F73">
      <w:pPr>
        <w:ind w:right="-13"/>
        <w:jc w:val="both"/>
        <w:rPr>
          <w:rFonts w:cstheme="minorHAnsi"/>
          <w:sz w:val="20"/>
          <w:szCs w:val="20"/>
        </w:rPr>
      </w:pPr>
      <w:r w:rsidRPr="00711191">
        <w:rPr>
          <w:rFonts w:cstheme="minorHAnsi"/>
          <w:sz w:val="20"/>
          <w:szCs w:val="20"/>
        </w:rPr>
        <w:t>Le pouvoir adjudicateur peut à tout moment annuler ou modifier un bon de commande</w:t>
      </w:r>
      <w:r w:rsidR="00BC2DA1">
        <w:rPr>
          <w:rFonts w:cstheme="minorHAnsi"/>
          <w:sz w:val="20"/>
          <w:szCs w:val="20"/>
        </w:rPr>
        <w:t xml:space="preserve"> ponctuel</w:t>
      </w:r>
      <w:r w:rsidRPr="00711191">
        <w:rPr>
          <w:rFonts w:cstheme="minorHAnsi"/>
          <w:sz w:val="20"/>
          <w:szCs w:val="20"/>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18F05ACD" w:rsidR="00BC2DA1" w:rsidRPr="00711191" w:rsidRDefault="00BC2DA1" w:rsidP="00564F73">
      <w:pPr>
        <w:ind w:right="-13"/>
        <w:jc w:val="both"/>
        <w:rPr>
          <w:rFonts w:cstheme="minorHAnsi"/>
          <w:sz w:val="20"/>
          <w:szCs w:val="20"/>
        </w:rPr>
      </w:pPr>
      <w:r>
        <w:rPr>
          <w:rFonts w:cstheme="minorHAnsi"/>
          <w:sz w:val="20"/>
          <w:szCs w:val="20"/>
        </w:rPr>
        <w:t>Le pouvoir adjudicateur pourra modifier un bon de commande pour les prestations récurrentes dans le respect d’un préavis minimal de</w:t>
      </w:r>
      <w:r w:rsidRPr="009777AE">
        <w:rPr>
          <w:rFonts w:cstheme="minorHAnsi"/>
          <w:sz w:val="20"/>
          <w:szCs w:val="20"/>
        </w:rPr>
        <w:t xml:space="preserve"> </w:t>
      </w:r>
      <w:r w:rsidR="00972366">
        <w:rPr>
          <w:rFonts w:cstheme="minorHAnsi"/>
          <w:sz w:val="20"/>
          <w:szCs w:val="20"/>
        </w:rPr>
        <w:t>5</w:t>
      </w:r>
      <w:r w:rsidRPr="009777AE">
        <w:rPr>
          <w:rFonts w:cstheme="minorHAnsi"/>
          <w:sz w:val="20"/>
          <w:szCs w:val="20"/>
        </w:rPr>
        <w:t xml:space="preserve"> jours</w:t>
      </w:r>
      <w:r w:rsidR="00972366">
        <w:rPr>
          <w:rFonts w:cstheme="minorHAnsi"/>
          <w:sz w:val="20"/>
          <w:szCs w:val="20"/>
        </w:rPr>
        <w:t xml:space="preserve"> avant la date de la manifestation.</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F2EAC28" w14:textId="77137240" w:rsidR="00564F73" w:rsidRPr="003F256D" w:rsidRDefault="58570E46" w:rsidP="005B0A85">
      <w:pPr>
        <w:pStyle w:val="Titre3"/>
        <w:numPr>
          <w:ilvl w:val="2"/>
          <w:numId w:val="12"/>
        </w:numPr>
        <w:ind w:left="1985"/>
        <w:jc w:val="both"/>
        <w:rPr>
          <w:rFonts w:cstheme="minorHAnsi"/>
          <w:i/>
          <w:iCs/>
          <w:color w:val="auto"/>
        </w:rPr>
      </w:pPr>
      <w:bookmarkStart w:id="71" w:name="_Toc180155046"/>
      <w:bookmarkEnd w:id="70"/>
      <w:r w:rsidRPr="003F256D">
        <w:rPr>
          <w:rFonts w:cstheme="minorHAnsi"/>
          <w:i/>
          <w:iCs/>
          <w:color w:val="auto"/>
        </w:rPr>
        <w:t>Conditions d'attribution des bons de commande en cas d’accord</w:t>
      </w:r>
      <w:r w:rsidR="080A8BA8" w:rsidRPr="003F256D">
        <w:rPr>
          <w:rFonts w:cstheme="minorHAnsi"/>
          <w:i/>
          <w:iCs/>
          <w:color w:val="auto"/>
        </w:rPr>
        <w:t>-</w:t>
      </w:r>
      <w:r w:rsidRPr="003F256D">
        <w:rPr>
          <w:rFonts w:cstheme="minorHAnsi"/>
          <w:i/>
          <w:iCs/>
          <w:color w:val="auto"/>
        </w:rPr>
        <w:t xml:space="preserve">cadre à bons de commande </w:t>
      </w:r>
      <w:r w:rsidR="003F4693" w:rsidRPr="003F256D">
        <w:rPr>
          <w:rFonts w:cstheme="minorHAnsi"/>
          <w:i/>
          <w:iCs/>
          <w:color w:val="auto"/>
        </w:rPr>
        <w:t>multi attributaires</w:t>
      </w:r>
      <w:r w:rsidRPr="003F256D">
        <w:rPr>
          <w:rFonts w:cstheme="minorHAnsi"/>
          <w:i/>
          <w:iCs/>
          <w:color w:val="auto"/>
        </w:rPr>
        <w:t xml:space="preserve"> </w:t>
      </w:r>
      <w:bookmarkEnd w:id="71"/>
    </w:p>
    <w:p w14:paraId="088791F7" w14:textId="5CD18AF7" w:rsidR="58570E46" w:rsidRDefault="70EB41B0" w:rsidP="392B7E6E">
      <w:pPr>
        <w:pStyle w:val="ParagrapheIndent2"/>
        <w:ind w:left="20" w:right="20"/>
        <w:jc w:val="both"/>
        <w:rPr>
          <w:rFonts w:asciiTheme="minorHAnsi" w:hAnsiTheme="minorHAnsi" w:cstheme="minorBidi"/>
          <w:color w:val="000000" w:themeColor="text1"/>
          <w:sz w:val="20"/>
          <w:szCs w:val="20"/>
          <w:lang w:val="fr-FR"/>
        </w:rPr>
      </w:pPr>
      <w:r w:rsidRPr="003F256D">
        <w:rPr>
          <w:rFonts w:asciiTheme="minorHAnsi" w:hAnsiTheme="minorHAnsi" w:cstheme="minorBidi"/>
          <w:sz w:val="20"/>
          <w:szCs w:val="20"/>
          <w:lang w:val="fr-FR"/>
        </w:rPr>
        <w:t>Les bons de commande sont notifiés</w:t>
      </w:r>
      <w:r w:rsidR="6A1659AE" w:rsidRPr="003F256D">
        <w:rPr>
          <w:rFonts w:asciiTheme="minorHAnsi" w:hAnsiTheme="minorHAnsi" w:cstheme="minorBidi"/>
          <w:sz w:val="20"/>
          <w:szCs w:val="20"/>
          <w:lang w:val="fr-FR"/>
        </w:rPr>
        <w:t xml:space="preserve"> en priorité</w:t>
      </w:r>
      <w:r w:rsidRPr="003F256D">
        <w:rPr>
          <w:rFonts w:asciiTheme="minorHAnsi" w:hAnsiTheme="minorHAnsi" w:cstheme="minorBidi"/>
          <w:sz w:val="20"/>
          <w:szCs w:val="20"/>
          <w:lang w:val="fr-FR"/>
        </w:rPr>
        <w:t xml:space="preserve"> au titulaire de premier rang </w:t>
      </w:r>
      <w:r w:rsidR="05CFE8FD" w:rsidRPr="392B7E6E">
        <w:rPr>
          <w:rFonts w:asciiTheme="minorHAnsi" w:hAnsiTheme="minorHAnsi" w:cstheme="minorBidi"/>
          <w:color w:val="000000" w:themeColor="text1"/>
          <w:sz w:val="20"/>
          <w:szCs w:val="20"/>
          <w:lang w:val="fr-FR"/>
        </w:rPr>
        <w:t xml:space="preserve">(Titulaire A) </w:t>
      </w:r>
      <w:r w:rsidRPr="392B7E6E">
        <w:rPr>
          <w:rFonts w:asciiTheme="minorHAnsi" w:hAnsiTheme="minorHAnsi" w:cstheme="minorBidi"/>
          <w:color w:val="000000" w:themeColor="text1"/>
          <w:sz w:val="20"/>
          <w:szCs w:val="20"/>
          <w:lang w:val="fr-FR"/>
        </w:rPr>
        <w:t>qui en assure l’exécution.</w:t>
      </w:r>
    </w:p>
    <w:p w14:paraId="794791D0" w14:textId="40F2076C" w:rsidR="70EB41B0" w:rsidRPr="00C37C48" w:rsidRDefault="70EB41B0" w:rsidP="009C3C25">
      <w:pPr>
        <w:pStyle w:val="ParagrapheIndent2"/>
        <w:ind w:left="20" w:right="20"/>
        <w:jc w:val="both"/>
        <w:rPr>
          <w:color w:val="000000" w:themeColor="text1"/>
          <w:sz w:val="20"/>
          <w:szCs w:val="20"/>
          <w:lang w:val="fr-FR"/>
        </w:rPr>
      </w:pPr>
      <w:r w:rsidRPr="392B7E6E">
        <w:rPr>
          <w:rFonts w:asciiTheme="minorHAnsi" w:hAnsiTheme="minorHAnsi" w:cstheme="minorBidi"/>
          <w:color w:val="000000" w:themeColor="text1"/>
          <w:sz w:val="20"/>
          <w:szCs w:val="20"/>
          <w:lang w:val="fr-FR"/>
        </w:rPr>
        <w:t xml:space="preserve">Les bons de commande sont notifiés au titulaire du rang suivant, uniquement lorsque le titulaire qui le précède dans l’ordre de classement est considéré comme défaillant. </w:t>
      </w:r>
    </w:p>
    <w:p w14:paraId="1DDCCEC4" w14:textId="74DB3130" w:rsidR="70EB41B0" w:rsidRPr="00C37C48" w:rsidRDefault="70EB41B0" w:rsidP="009C3C25">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définitive ou temporaire.</w:t>
      </w:r>
    </w:p>
    <w:p w14:paraId="14A3AEC0" w14:textId="50C33185" w:rsidR="00564F73" w:rsidRPr="000A0CD4" w:rsidRDefault="317B81EA" w:rsidP="005B0A85">
      <w:pPr>
        <w:pStyle w:val="Paragraphedeliste"/>
        <w:numPr>
          <w:ilvl w:val="0"/>
          <w:numId w:val="43"/>
        </w:numPr>
        <w:ind w:left="284" w:hanging="284"/>
        <w:jc w:val="both"/>
        <w:rPr>
          <w:sz w:val="20"/>
          <w:szCs w:val="20"/>
        </w:rPr>
      </w:pPr>
      <w:r w:rsidRPr="000A0CD4">
        <w:rPr>
          <w:b/>
          <w:bCs/>
          <w:sz w:val="20"/>
          <w:szCs w:val="20"/>
        </w:rPr>
        <w:t xml:space="preserve">Défaillance temporaire du titulaire </w:t>
      </w:r>
      <w:r w:rsidR="58570E46" w:rsidRPr="000A0CD4">
        <w:rPr>
          <w:b/>
          <w:bCs/>
          <w:sz w:val="20"/>
          <w:szCs w:val="20"/>
        </w:rPr>
        <w:t xml:space="preserve">: </w:t>
      </w:r>
      <w:r w:rsidR="58570E46" w:rsidRPr="000A0CD4">
        <w:rPr>
          <w:sz w:val="20"/>
          <w:szCs w:val="20"/>
        </w:rPr>
        <w:t>L</w:t>
      </w:r>
      <w:r w:rsidR="226B2800" w:rsidRPr="000A0CD4">
        <w:rPr>
          <w:sz w:val="20"/>
          <w:szCs w:val="20"/>
        </w:rPr>
        <w:t xml:space="preserve">a défaillance temporaire consiste, pour le titulaire sollicité, à être dans </w:t>
      </w:r>
      <w:r w:rsidR="5B77B3C2" w:rsidRPr="000A0CD4">
        <w:rPr>
          <w:sz w:val="20"/>
          <w:szCs w:val="20"/>
        </w:rPr>
        <w:t xml:space="preserve">l’une des situations suivantes : </w:t>
      </w:r>
    </w:p>
    <w:p w14:paraId="3C5D630C" w14:textId="281923F0"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l’ensemble des biens commandés</w:t>
      </w:r>
      <w:r w:rsidR="00F15513">
        <w:rPr>
          <w:sz w:val="20"/>
          <w:szCs w:val="20"/>
        </w:rPr>
        <w:t> </w:t>
      </w:r>
      <w:r w:rsidR="50EFC896" w:rsidRPr="392B7E6E">
        <w:rPr>
          <w:sz w:val="20"/>
          <w:szCs w:val="20"/>
        </w:rPr>
        <w:t xml:space="preserve">; </w:t>
      </w:r>
    </w:p>
    <w:p w14:paraId="1A219AAD" w14:textId="48B22390" w:rsidR="00564F73" w:rsidRPr="00F8747C" w:rsidRDefault="2D07AC9A" w:rsidP="000A0CD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ou au respect des délais </w:t>
      </w:r>
      <w:r w:rsidRPr="392B7E6E">
        <w:rPr>
          <w:sz w:val="20"/>
          <w:szCs w:val="20"/>
        </w:rPr>
        <w:t>fixés au marché ;</w:t>
      </w:r>
    </w:p>
    <w:p w14:paraId="60DCAF6A" w14:textId="7B15FE9F" w:rsidR="00705C5C" w:rsidRPr="00306F62" w:rsidRDefault="731DF1C0" w:rsidP="000A0CD4">
      <w:pPr>
        <w:spacing w:before="240"/>
        <w:ind w:left="284" w:right="-1"/>
        <w:jc w:val="both"/>
        <w:rPr>
          <w:rFonts w:eastAsiaTheme="minorEastAsia"/>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(cf. </w:t>
      </w:r>
      <w:r w:rsidR="00D5557D">
        <w:rPr>
          <w:sz w:val="20"/>
          <w:szCs w:val="20"/>
          <w:highlight w:val="yellow"/>
        </w:rPr>
        <w:fldChar w:fldCharType="begin"/>
      </w:r>
      <w:r w:rsidR="00D5557D">
        <w:rPr>
          <w:sz w:val="20"/>
          <w:szCs w:val="20"/>
          <w:highlight w:val="yellow"/>
        </w:rPr>
        <w:instrText xml:space="preserve"> REF _Ref186703269 \r \h </w:instrText>
      </w:r>
      <w:r w:rsidR="00D5557D">
        <w:rPr>
          <w:sz w:val="20"/>
          <w:szCs w:val="20"/>
          <w:highlight w:val="yellow"/>
        </w:rPr>
      </w:r>
      <w:r w:rsidR="00D5557D">
        <w:rPr>
          <w:sz w:val="20"/>
          <w:szCs w:val="20"/>
          <w:highlight w:val="yellow"/>
        </w:rPr>
        <w:fldChar w:fldCharType="separate"/>
      </w:r>
      <w:r w:rsidR="003F319D">
        <w:rPr>
          <w:sz w:val="20"/>
          <w:szCs w:val="20"/>
          <w:highlight w:val="yellow"/>
        </w:rPr>
        <w:t xml:space="preserve">ARTICLE 8 - </w:t>
      </w:r>
      <w:r w:rsidR="00D5557D">
        <w:rPr>
          <w:sz w:val="20"/>
          <w:szCs w:val="20"/>
          <w:highlight w:val="yellow"/>
        </w:rPr>
        <w:fldChar w:fldCharType="end"/>
      </w:r>
      <w:r w:rsidRPr="48715C10">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40FE3E14" w14:textId="48C24B76" w:rsidR="00564F73" w:rsidRPr="000A0CD4" w:rsidRDefault="00D5557D" w:rsidP="005B0A85">
      <w:pPr>
        <w:pStyle w:val="Paragraphedeliste"/>
        <w:numPr>
          <w:ilvl w:val="0"/>
          <w:numId w:val="43"/>
        </w:numPr>
        <w:spacing w:before="240"/>
        <w:ind w:left="284" w:right="-1" w:hanging="284"/>
        <w:jc w:val="both"/>
        <w:rPr>
          <w:rFonts w:eastAsiaTheme="minorEastAsia"/>
          <w:sz w:val="20"/>
          <w:szCs w:val="20"/>
        </w:rPr>
      </w:pPr>
      <w:r w:rsidRPr="000A0CD4">
        <w:rPr>
          <w:b/>
          <w:bCs/>
          <w:sz w:val="20"/>
          <w:szCs w:val="20"/>
        </w:rPr>
        <w:t>La</w:t>
      </w:r>
      <w:r w:rsidR="6E81B1FF" w:rsidRPr="000A0CD4">
        <w:rPr>
          <w:b/>
          <w:bCs/>
          <w:sz w:val="20"/>
          <w:szCs w:val="20"/>
        </w:rPr>
        <w:t xml:space="preserve"> d</w:t>
      </w:r>
      <w:r w:rsidR="226B2800" w:rsidRPr="000A0CD4">
        <w:rPr>
          <w:b/>
          <w:bCs/>
          <w:sz w:val="20"/>
          <w:szCs w:val="20"/>
        </w:rPr>
        <w:t>éfaillance définitive du titulaire</w:t>
      </w:r>
      <w:r w:rsidR="226B2800" w:rsidRPr="000A0CD4">
        <w:rPr>
          <w:sz w:val="20"/>
          <w:szCs w:val="20"/>
        </w:rPr>
        <w:t xml:space="preserve"> </w:t>
      </w:r>
      <w:r w:rsidR="75723538" w:rsidRPr="000A0CD4">
        <w:rPr>
          <w:rFonts w:eastAsiaTheme="minorEastAsia"/>
          <w:sz w:val="20"/>
          <w:szCs w:val="20"/>
        </w:rPr>
        <w:t xml:space="preserve">est caractérisée par une incapacité du titulaire, liée </w:t>
      </w:r>
      <w:r w:rsidR="75723538" w:rsidRPr="000A0CD4">
        <w:rPr>
          <w:rFonts w:eastAsiaTheme="minorEastAsia"/>
          <w:i/>
          <w:iCs/>
          <w:sz w:val="20"/>
          <w:szCs w:val="20"/>
          <w:u w:val="single"/>
        </w:rPr>
        <w:t>notamment</w:t>
      </w:r>
      <w:r w:rsidR="75723538" w:rsidRPr="000A0CD4">
        <w:rPr>
          <w:rFonts w:eastAsiaTheme="minorEastAsia"/>
          <w:sz w:val="20"/>
          <w:szCs w:val="20"/>
        </w:rPr>
        <w:t xml:space="preserve"> à l’inexécution du marché, à sa cessation d’activité, ou consécutive à une décision de résiliation du marché prononcée dans les conditions prévues ci-après à l’</w:t>
      </w:r>
      <w:r w:rsidR="000A0CD4" w:rsidRPr="000A0CD4">
        <w:rPr>
          <w:rFonts w:eastAsiaTheme="minorEastAsia"/>
          <w:sz w:val="20"/>
          <w:szCs w:val="20"/>
          <w:highlight w:val="yellow"/>
        </w:rPr>
        <w:fldChar w:fldCharType="begin"/>
      </w:r>
      <w:r w:rsidR="000A0CD4" w:rsidRPr="000A0CD4">
        <w:rPr>
          <w:rFonts w:eastAsiaTheme="minorEastAsia"/>
          <w:sz w:val="20"/>
          <w:szCs w:val="20"/>
          <w:highlight w:val="yellow"/>
        </w:rPr>
        <w:instrText xml:space="preserve"> REF _Ref187052608 \r \h </w:instrText>
      </w:r>
      <w:r w:rsidR="000A0CD4">
        <w:rPr>
          <w:rFonts w:eastAsiaTheme="minorEastAsia"/>
          <w:sz w:val="20"/>
          <w:szCs w:val="20"/>
          <w:highlight w:val="yellow"/>
        </w:rPr>
        <w:instrText xml:space="preserve"> \* MERGEFORMAT </w:instrText>
      </w:r>
      <w:r w:rsidR="000A0CD4" w:rsidRPr="000A0CD4">
        <w:rPr>
          <w:rFonts w:eastAsiaTheme="minorEastAsia"/>
          <w:sz w:val="20"/>
          <w:szCs w:val="20"/>
          <w:highlight w:val="yellow"/>
        </w:rPr>
      </w:r>
      <w:r w:rsidR="000A0CD4" w:rsidRPr="000A0CD4">
        <w:rPr>
          <w:rFonts w:eastAsiaTheme="minorEastAsia"/>
          <w:sz w:val="20"/>
          <w:szCs w:val="20"/>
          <w:highlight w:val="yellow"/>
        </w:rPr>
        <w:fldChar w:fldCharType="separate"/>
      </w:r>
      <w:r w:rsidR="003F319D">
        <w:rPr>
          <w:rFonts w:eastAsiaTheme="minorEastAsia"/>
          <w:sz w:val="20"/>
          <w:szCs w:val="20"/>
          <w:highlight w:val="yellow"/>
        </w:rPr>
        <w:t xml:space="preserve">ARTICLE 20 - </w:t>
      </w:r>
      <w:r w:rsidR="000A0CD4" w:rsidRPr="000A0CD4">
        <w:rPr>
          <w:rFonts w:eastAsiaTheme="minorEastAsia"/>
          <w:sz w:val="20"/>
          <w:szCs w:val="20"/>
          <w:highlight w:val="yellow"/>
        </w:rPr>
        <w:fldChar w:fldCharType="end"/>
      </w:r>
      <w:r w:rsidR="75723538" w:rsidRPr="000A0CD4">
        <w:rPr>
          <w:rFonts w:eastAsiaTheme="minorEastAsia"/>
          <w:sz w:val="20"/>
          <w:szCs w:val="20"/>
        </w:rPr>
        <w:t>« Résiliation » du présent CCAP.</w:t>
      </w:r>
    </w:p>
    <w:p w14:paraId="49DD5DF1" w14:textId="38942229" w:rsidR="00564F73" w:rsidRPr="003F4693" w:rsidRDefault="63C19839" w:rsidP="000A0CD4">
      <w:pPr>
        <w:ind w:left="284" w:right="-1"/>
        <w:jc w:val="both"/>
        <w:rPr>
          <w:rFonts w:eastAsiaTheme="minorEastAsia"/>
          <w:sz w:val="20"/>
          <w:szCs w:val="20"/>
        </w:rPr>
      </w:pPr>
      <w:r w:rsidRPr="392B7E6E">
        <w:rPr>
          <w:rFonts w:eastAsiaTheme="minorEastAsia"/>
          <w:sz w:val="20"/>
          <w:szCs w:val="20"/>
        </w:rPr>
        <w:t xml:space="preserve">Elle peut également être </w:t>
      </w:r>
      <w:r w:rsidRPr="003F256D">
        <w:rPr>
          <w:rFonts w:eastAsiaTheme="minorEastAsia"/>
          <w:sz w:val="20"/>
          <w:szCs w:val="20"/>
        </w:rPr>
        <w:t xml:space="preserve">prononcée par le pouvoir adjudicateur dans l’hypothèse où le titulaire n’a pas pallié sa défaillance temporaire dans un délai de </w:t>
      </w:r>
      <w:r w:rsidRPr="003F256D">
        <w:rPr>
          <w:rFonts w:eastAsiaTheme="majorEastAsia"/>
          <w:sz w:val="20"/>
          <w:szCs w:val="20"/>
        </w:rPr>
        <w:t>15 jours ouvrés</w:t>
      </w:r>
      <w:r w:rsidRPr="003F256D">
        <w:rPr>
          <w:rFonts w:eastAsiaTheme="minorEastAsia"/>
          <w:sz w:val="20"/>
          <w:szCs w:val="20"/>
        </w:rPr>
        <w:t xml:space="preserve">. </w:t>
      </w:r>
    </w:p>
    <w:p w14:paraId="76CA1A00" w14:textId="31E3489A" w:rsidR="003E5202" w:rsidRPr="003E5202" w:rsidRDefault="0032172D" w:rsidP="003E5202">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72" w:name="_Ref186715258"/>
      <w:bookmarkStart w:id="73" w:name="_Toc201920406"/>
      <w:r w:rsidRPr="003B7919">
        <w:rPr>
          <w:rFonts w:cstheme="minorHAnsi"/>
          <w:sz w:val="32"/>
          <w:szCs w:val="32"/>
        </w:rPr>
        <w:t>CONDITIONS PARTICULIERES D’EXECUTION DES PRESTATIONS</w:t>
      </w:r>
      <w:bookmarkStart w:id="74" w:name="_Toc180155059"/>
      <w:bookmarkStart w:id="75" w:name="_Ref186703240"/>
      <w:bookmarkStart w:id="76" w:name="_Ref186703269"/>
      <w:bookmarkStart w:id="77" w:name="_Hlk180414012"/>
      <w:bookmarkEnd w:id="72"/>
      <w:bookmarkEnd w:id="73"/>
    </w:p>
    <w:p w14:paraId="5392A032" w14:textId="77777777" w:rsidR="003E5202" w:rsidRDefault="003E5202" w:rsidP="003E5202">
      <w:pPr>
        <w:pStyle w:val="Titre2"/>
      </w:pPr>
      <w:r>
        <w:t xml:space="preserve">Amplitude horaire et lieux d’exécution </w:t>
      </w:r>
    </w:p>
    <w:p w14:paraId="3B187AA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xml:space="preserve">Plusieurs prestations identiques ou différentes peuvent être demandées pour une même journée et parfois, pour un même créneau horaire et sur différents sites </w:t>
      </w:r>
      <w:r>
        <w:rPr>
          <w:rFonts w:asciiTheme="minorHAnsi" w:eastAsiaTheme="minorHAnsi" w:hAnsiTheme="minorHAnsi" w:cstheme="minorBidi"/>
          <w:sz w:val="20"/>
          <w:szCs w:val="20"/>
          <w:lang w:val="fr-FR"/>
        </w:rPr>
        <w:t>du pouvoir adjudicateur</w:t>
      </w:r>
      <w:r w:rsidRPr="003574E3">
        <w:rPr>
          <w:rFonts w:asciiTheme="minorHAnsi" w:eastAsiaTheme="minorHAnsi" w:hAnsiTheme="minorHAnsi" w:cstheme="minorBidi"/>
          <w:sz w:val="20"/>
          <w:szCs w:val="20"/>
          <w:lang w:val="fr-FR"/>
        </w:rPr>
        <w:t>. Les prestations doivent pouvoir être fournies n’importe quel jour de la semaine, y compris les samedis, dimanches et jours fériés, notamment en cours de soirée, et toujours dans le respect du Code du travail.</w:t>
      </w:r>
    </w:p>
    <w:p w14:paraId="35252B82"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xml:space="preserve">Les lieux d’exécution des prestations objets du marché sont les sites </w:t>
      </w:r>
      <w:r>
        <w:rPr>
          <w:rFonts w:asciiTheme="minorHAnsi" w:eastAsiaTheme="minorHAnsi" w:hAnsiTheme="minorHAnsi" w:cstheme="minorBidi"/>
          <w:sz w:val="20"/>
          <w:szCs w:val="20"/>
          <w:lang w:val="fr-FR"/>
        </w:rPr>
        <w:t>précisés dans le CCTP.</w:t>
      </w:r>
    </w:p>
    <w:p w14:paraId="38342081" w14:textId="01FCB7B8" w:rsidR="003E5202" w:rsidRPr="00B73BF7" w:rsidRDefault="003E5202" w:rsidP="00B73BF7">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lastRenderedPageBreak/>
        <w:t>Les membres du groupement pouvoir adjudicateur sont susceptibles d'ouvrir ou fermer des sites en cours de marché. Dans ce cas, la liste des sites sera modifiée en conséquence par avenant.  </w:t>
      </w:r>
    </w:p>
    <w:p w14:paraId="42CFCF87" w14:textId="77777777" w:rsidR="003E5202" w:rsidRDefault="003E5202" w:rsidP="003E5202">
      <w:pPr>
        <w:pStyle w:val="Titre2"/>
      </w:pPr>
      <w:r>
        <w:t xml:space="preserve">Livraisons </w:t>
      </w:r>
    </w:p>
    <w:p w14:paraId="39593FA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livraisons pourront s’effectuer 7 jours sur 7 dans les créneaux horaires indiqués sur les bons de commande. Le stationnement pourra se faire selon les possibilités offertes par chaque site.</w:t>
      </w:r>
    </w:p>
    <w:p w14:paraId="2FEB4900"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A ce titre, le titulaire devra prendre connaissance des contraintes d’accès de chacun des sites. Le titulaire ne tiendra pas pour acquises les facilités fournies par les services généraux ou dépendantes des capacités du moment.</w:t>
      </w:r>
    </w:p>
    <w:p w14:paraId="705C5758"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 </w:t>
      </w:r>
    </w:p>
    <w:p w14:paraId="218FBCB6"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adapté aux</w:t>
      </w:r>
      <w:r>
        <w:rPr>
          <w:rFonts w:asciiTheme="minorHAnsi" w:eastAsiaTheme="minorHAnsi" w:hAnsiTheme="minorHAnsi" w:cstheme="minorBidi"/>
          <w:sz w:val="20"/>
          <w:szCs w:val="20"/>
          <w:lang w:val="fr-FR"/>
        </w:rPr>
        <w:t xml:space="preserve"> </w:t>
      </w:r>
      <w:r w:rsidRPr="003574E3">
        <w:rPr>
          <w:rFonts w:asciiTheme="minorHAnsi" w:eastAsiaTheme="minorHAnsi" w:hAnsiTheme="minorHAnsi" w:cstheme="minorBidi"/>
          <w:sz w:val="20"/>
          <w:szCs w:val="20"/>
          <w:lang w:val="fr-FR"/>
        </w:rPr>
        <w:t>types de denrées transportées.</w:t>
      </w:r>
    </w:p>
    <w:p w14:paraId="224761C5"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véhicule doit être en parfait état de propreté et les appareils de réfrigération en parfait état de fonctionnement. Les températures de transport doivent être conformes à la réglementation ou aux prescriptions des fabricants. Le titulaire doit être en mesure, sur simple demande du pouvoir adjudicateur de présenter les dispositions de maîtrise des températures de transport et de livraison.</w:t>
      </w:r>
    </w:p>
    <w:p w14:paraId="277E7944" w14:textId="77777777" w:rsidR="003E5202" w:rsidRPr="003574E3"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 personnel préposé au transport et aux livraisons doit respecter les bonnes pratiques d’hygiène et ne pas être source de contamination des produits.</w:t>
      </w:r>
    </w:p>
    <w:p w14:paraId="39FEF01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3574E3">
        <w:rPr>
          <w:rFonts w:asciiTheme="minorHAnsi" w:eastAsiaTheme="minorHAnsi" w:hAnsiTheme="minorHAnsi" w:cstheme="minorBidi"/>
          <w:sz w:val="20"/>
          <w:szCs w:val="20"/>
          <w:lang w:val="fr-FR"/>
        </w:rPr>
        <w:t>Les prix des prestations par convive s’entendent frais de livraison inclus.</w:t>
      </w:r>
    </w:p>
    <w:p w14:paraId="044E23D0" w14:textId="77777777" w:rsidR="003E5202" w:rsidRDefault="003E5202" w:rsidP="003E5202">
      <w:pPr>
        <w:pStyle w:val="Titre2"/>
      </w:pPr>
      <w:r>
        <w:t>Mise à disposition des locaux</w:t>
      </w:r>
    </w:p>
    <w:p w14:paraId="44C09A89"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Pour certaines manifestations, les locaux </w:t>
      </w:r>
      <w:r>
        <w:rPr>
          <w:rFonts w:asciiTheme="minorHAnsi" w:eastAsiaTheme="minorHAnsi" w:hAnsiTheme="minorHAnsi" w:cstheme="minorBidi"/>
          <w:sz w:val="20"/>
          <w:szCs w:val="20"/>
          <w:lang w:val="fr-FR"/>
        </w:rPr>
        <w:t>pourront être</w:t>
      </w:r>
      <w:r w:rsidRPr="0061399C">
        <w:rPr>
          <w:rFonts w:asciiTheme="minorHAnsi" w:eastAsiaTheme="minorHAnsi" w:hAnsiTheme="minorHAnsi" w:cstheme="minorBidi"/>
          <w:sz w:val="20"/>
          <w:szCs w:val="20"/>
          <w:lang w:val="fr-FR"/>
        </w:rPr>
        <w:t xml:space="preserve"> mis à la disposition du titulaire gracieusement par l</w:t>
      </w:r>
      <w:r>
        <w:rPr>
          <w:rFonts w:asciiTheme="minorHAnsi" w:eastAsiaTheme="minorHAnsi" w:hAnsiTheme="minorHAnsi" w:cstheme="minorBidi"/>
          <w:sz w:val="20"/>
          <w:szCs w:val="20"/>
          <w:lang w:val="fr-FR"/>
        </w:rPr>
        <w:t>e pouvoir adjudicateur</w:t>
      </w:r>
      <w:r w:rsidRPr="0061399C">
        <w:rPr>
          <w:rFonts w:asciiTheme="minorHAnsi" w:eastAsiaTheme="minorHAnsi" w:hAnsiTheme="minorHAnsi" w:cstheme="minorBidi"/>
          <w:sz w:val="20"/>
          <w:szCs w:val="20"/>
          <w:lang w:val="fr-FR"/>
        </w:rPr>
        <w:t>.</w:t>
      </w:r>
    </w:p>
    <w:p w14:paraId="2BF5478C"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A la fin de chacune de ces manifestations, le titulaire remettra les lieux mis à disposition en parfait état de propreté, dans le délai imparti par le pouvoir adjudicateur. Ils feront toute diligence pour que la remise en état soit conforme aux règles d’hygiène et de salubrité.</w:t>
      </w:r>
    </w:p>
    <w:p w14:paraId="7BC68E29" w14:textId="77777777" w:rsidR="003E5202" w:rsidRDefault="003E5202" w:rsidP="003E5202">
      <w:pPr>
        <w:pStyle w:val="Titre2"/>
      </w:pPr>
      <w:r>
        <w:t>Règles de sécurité</w:t>
      </w:r>
    </w:p>
    <w:p w14:paraId="0B48C5F7"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Lors de la mise à disposition de locaux des établissements du pouvoir adjudicateur pour la réalisation de prestations de traiteur, des dispositions seront à respecter en matière de sécurité. Le titulaire s’engage à respecter le règlement intérieur de l’établissement concerné ainsi que les procédures de sécurité et de sûreté mises en place par </w:t>
      </w:r>
      <w:r>
        <w:rPr>
          <w:rFonts w:asciiTheme="minorHAnsi" w:eastAsiaTheme="minorHAnsi" w:hAnsiTheme="minorHAnsi" w:cstheme="minorBidi"/>
          <w:sz w:val="20"/>
          <w:szCs w:val="20"/>
          <w:lang w:val="fr-FR"/>
        </w:rPr>
        <w:t>le pouvoir adjudicateur</w:t>
      </w:r>
      <w:r w:rsidRPr="0061399C">
        <w:rPr>
          <w:rFonts w:asciiTheme="minorHAnsi" w:eastAsiaTheme="minorHAnsi" w:hAnsiTheme="minorHAnsi" w:cstheme="minorBidi"/>
          <w:sz w:val="20"/>
          <w:szCs w:val="20"/>
          <w:lang w:val="fr-FR"/>
        </w:rPr>
        <w:t>.</w:t>
      </w:r>
    </w:p>
    <w:p w14:paraId="2098D87E" w14:textId="1A1835F7" w:rsidR="003E5202" w:rsidRPr="0061399C" w:rsidRDefault="003E5202" w:rsidP="00EC7833">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Conformément aux articles R. 4511-1 à R. 4514-10 du code du travail, un plan de prévention devra être établi </w:t>
      </w:r>
      <w:r>
        <w:rPr>
          <w:rFonts w:asciiTheme="minorHAnsi" w:eastAsiaTheme="minorHAnsi" w:hAnsiTheme="minorHAnsi" w:cstheme="minorBidi"/>
          <w:sz w:val="20"/>
          <w:szCs w:val="20"/>
          <w:lang w:val="fr-FR"/>
        </w:rPr>
        <w:t>tel que décrit à l’article 1.6.3 du CCTP.</w:t>
      </w:r>
    </w:p>
    <w:p w14:paraId="22B6309E" w14:textId="77777777" w:rsidR="003E5202" w:rsidRPr="00D22879"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De plus, conformément aux articles R. 4515-1 à R. 4515-11 du code du travail, il devra également être établi entre chaque établissement d</w:t>
      </w:r>
      <w:r>
        <w:rPr>
          <w:rFonts w:asciiTheme="minorHAnsi" w:eastAsiaTheme="minorHAnsi" w:hAnsiTheme="minorHAnsi" w:cstheme="minorBidi"/>
          <w:sz w:val="20"/>
          <w:szCs w:val="20"/>
          <w:lang w:val="fr-FR"/>
        </w:rPr>
        <w:t xml:space="preserve">u groupe CCIR </w:t>
      </w:r>
      <w:r w:rsidRPr="0061399C">
        <w:rPr>
          <w:rFonts w:asciiTheme="minorHAnsi" w:eastAsiaTheme="minorHAnsi" w:hAnsiTheme="minorHAnsi" w:cstheme="minorBidi"/>
          <w:sz w:val="20"/>
          <w:szCs w:val="20"/>
          <w:lang w:val="fr-FR"/>
        </w:rPr>
        <w:t>et le titulaire, un protocole de sécurité pour toutes les opérations de chargement et de déchargement.</w:t>
      </w:r>
    </w:p>
    <w:p w14:paraId="4273E4E1" w14:textId="11A1F6E9" w:rsidR="003E5202" w:rsidRPr="00D22879" w:rsidRDefault="003E5202" w:rsidP="003E5202">
      <w:pPr>
        <w:pStyle w:val="Titre2"/>
      </w:pPr>
      <w:r>
        <w:t>Tri sélectif</w:t>
      </w:r>
      <w:ins w:id="78" w:author="SALAMI Axelle" w:date="2025-06-26T17:33:00Z" w16du:dateUtc="2025-06-26T15:33:00Z">
        <w:r w:rsidR="00357F54">
          <w:t xml:space="preserve"> </w:t>
        </w:r>
        <w:bookmarkStart w:id="79" w:name="_Hlk201851529"/>
        <w:r w:rsidR="00357F54">
          <w:t>et reprise de déchets</w:t>
        </w:r>
      </w:ins>
      <w:bookmarkEnd w:id="79"/>
    </w:p>
    <w:p w14:paraId="73207084"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A la fin de chacune de ces manifestations, le titulaire s’engage à effectuer le tri sélectif des déchets issus des prestations selon les modalités mises en place </w:t>
      </w:r>
      <w:r>
        <w:rPr>
          <w:rFonts w:asciiTheme="minorHAnsi" w:eastAsiaTheme="minorHAnsi" w:hAnsiTheme="minorHAnsi" w:cstheme="minorBidi"/>
          <w:sz w:val="20"/>
          <w:szCs w:val="20"/>
          <w:lang w:val="fr-FR"/>
        </w:rPr>
        <w:t xml:space="preserve">par les entités du groupe CCIR, </w:t>
      </w:r>
      <w:r w:rsidRPr="0061399C">
        <w:rPr>
          <w:rFonts w:asciiTheme="minorHAnsi" w:eastAsiaTheme="minorHAnsi" w:hAnsiTheme="minorHAnsi" w:cstheme="minorBidi"/>
          <w:sz w:val="20"/>
          <w:szCs w:val="20"/>
          <w:lang w:val="fr-FR"/>
        </w:rPr>
        <w:t>et notamment le tri :</w:t>
      </w:r>
    </w:p>
    <w:p w14:paraId="3E895D8E"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papiers et emballages en carton</w:t>
      </w:r>
    </w:p>
    <w:p w14:paraId="36D6F61D"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w:t>
      </w:r>
      <w:del w:id="80" w:author="SALAMI Axelle" w:date="2025-06-26T17:33:00Z" w16du:dateUtc="2025-06-26T15:33:00Z">
        <w:r w:rsidRPr="0061399C" w:rsidDel="00357F54">
          <w:rPr>
            <w:rFonts w:asciiTheme="minorHAnsi" w:eastAsiaTheme="minorHAnsi" w:hAnsiTheme="minorHAnsi" w:cstheme="minorBidi"/>
            <w:sz w:val="20"/>
            <w:szCs w:val="20"/>
            <w:lang w:val="fr-FR"/>
          </w:rPr>
          <w:delText>du verre</w:delText>
        </w:r>
      </w:del>
    </w:p>
    <w:p w14:paraId="6FAC9518" w14:textId="77777777" w:rsidR="003E5202" w:rsidRPr="0061399C"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D.I.B (déchets industriels banales) ;</w:t>
      </w:r>
    </w:p>
    <w:p w14:paraId="32D5EA84" w14:textId="538C1618" w:rsidR="003E5202" w:rsidRDefault="003E5202" w:rsidP="003E5202">
      <w:pPr>
        <w:pStyle w:val="ParagrapheIndent1"/>
        <w:spacing w:line="232" w:lineRule="exact"/>
        <w:ind w:left="20" w:right="20"/>
        <w:jc w:val="both"/>
        <w:rPr>
          <w:ins w:id="81" w:author="SALAMI Axelle" w:date="2025-06-26T17:33:00Z" w16du:dateUtc="2025-06-26T15:33:00Z"/>
          <w:rFonts w:asciiTheme="minorHAnsi" w:eastAsiaTheme="minorHAnsi" w:hAnsiTheme="minorHAnsi" w:cstheme="minorBidi"/>
          <w:sz w:val="20"/>
          <w:szCs w:val="20"/>
          <w:lang w:val="fr-FR"/>
        </w:rPr>
      </w:pPr>
      <w:r w:rsidRPr="0061399C">
        <w:rPr>
          <w:rFonts w:asciiTheme="minorHAnsi" w:eastAsiaTheme="minorHAnsi" w:hAnsiTheme="minorHAnsi" w:cstheme="minorBidi"/>
          <w:sz w:val="20"/>
          <w:szCs w:val="20"/>
          <w:lang w:val="fr-FR"/>
        </w:rPr>
        <w:t xml:space="preserve">    •  des déchets alimentaires.</w:t>
      </w:r>
    </w:p>
    <w:p w14:paraId="269DB1AB" w14:textId="77777777" w:rsidR="00357F54" w:rsidRPr="00172D08" w:rsidRDefault="00357F54" w:rsidP="00357F54">
      <w:pPr>
        <w:rPr>
          <w:ins w:id="82" w:author="SALAMI Axelle" w:date="2025-06-26T17:33:00Z" w16du:dateUtc="2025-06-26T15:33:00Z"/>
        </w:rPr>
      </w:pPr>
      <w:bookmarkStart w:id="83" w:name="_Hlk201851550"/>
      <w:ins w:id="84" w:author="SALAMI Axelle" w:date="2025-06-26T17:33:00Z" w16du:dateUtc="2025-06-26T15:33:00Z">
        <w:r>
          <w:t>C</w:t>
        </w:r>
        <w:r w:rsidRPr="00172D08">
          <w:rPr>
            <w:sz w:val="20"/>
            <w:szCs w:val="20"/>
          </w:rPr>
          <w:t xml:space="preserve">ertains </w:t>
        </w:r>
        <w:r>
          <w:rPr>
            <w:sz w:val="20"/>
            <w:szCs w:val="20"/>
          </w:rPr>
          <w:t>déchets devront néanmoins être repris par le prestataire, en particulier les bouteilles de verre vide.</w:t>
        </w:r>
      </w:ins>
    </w:p>
    <w:bookmarkEnd w:id="83"/>
    <w:p w14:paraId="6402B3E2" w14:textId="77777777" w:rsidR="00357F54" w:rsidRPr="00357F54" w:rsidRDefault="00357F54">
      <w:pPr>
        <w:rPr>
          <w:rPrChange w:id="85" w:author="SALAMI Axelle" w:date="2025-06-26T17:33:00Z" w16du:dateUtc="2025-06-26T15:33:00Z">
            <w:rPr>
              <w:rFonts w:asciiTheme="minorHAnsi" w:eastAsiaTheme="minorHAnsi" w:hAnsiTheme="minorHAnsi" w:cstheme="minorBidi"/>
              <w:sz w:val="20"/>
              <w:szCs w:val="20"/>
              <w:lang w:val="fr-FR"/>
            </w:rPr>
          </w:rPrChange>
        </w:rPr>
        <w:pPrChange w:id="86" w:author="SALAMI Axelle" w:date="2025-06-26T17:33:00Z" w16du:dateUtc="2025-06-26T15:33:00Z">
          <w:pPr>
            <w:pStyle w:val="ParagrapheIndent1"/>
            <w:spacing w:line="232" w:lineRule="exact"/>
            <w:ind w:left="20" w:right="20"/>
            <w:jc w:val="both"/>
          </w:pPr>
        </w:pPrChange>
      </w:pPr>
    </w:p>
    <w:p w14:paraId="655BC12B" w14:textId="36B23704" w:rsidR="00F662B0" w:rsidRPr="00D61F2B" w:rsidRDefault="00F662B0" w:rsidP="00695710">
      <w:pPr>
        <w:pStyle w:val="Titre2"/>
      </w:pPr>
      <w:r w:rsidRPr="00D61F2B">
        <w:lastRenderedPageBreak/>
        <w:t xml:space="preserve">Audit de la </w:t>
      </w:r>
      <w:r w:rsidRPr="005012AB">
        <w:rPr>
          <w:rFonts w:eastAsia="Times New Roman"/>
          <w:lang w:eastAsia="fr-FR"/>
        </w:rPr>
        <w:t xml:space="preserve">prestation </w:t>
      </w:r>
      <w:bookmarkEnd w:id="74"/>
      <w:bookmarkEnd w:id="75"/>
      <w:bookmarkEnd w:id="76"/>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92942" w:rsidRDefault="00F662B0" w:rsidP="00F662B0">
      <w:pPr>
        <w:jc w:val="both"/>
        <w:rPr>
          <w:rFonts w:cstheme="minorHAnsi"/>
          <w:sz w:val="20"/>
          <w:szCs w:val="20"/>
        </w:rPr>
      </w:pPr>
      <w:r w:rsidRPr="00711191">
        <w:rPr>
          <w:rFonts w:cstheme="minorHAnsi"/>
          <w:sz w:val="20"/>
          <w:szCs w:val="20"/>
        </w:rPr>
        <w:t xml:space="preserve">Dans </w:t>
      </w:r>
      <w:r w:rsidRPr="00792942">
        <w:rPr>
          <w:rFonts w:cstheme="minorHAnsi"/>
          <w:sz w:val="20"/>
          <w:szCs w:val="20"/>
        </w:rPr>
        <w:t>tous les cas, le titulaire sera averti, 15 jours avant l’opération d’audit :</w:t>
      </w:r>
    </w:p>
    <w:p w14:paraId="67291CDE" w14:textId="1CEC86D8" w:rsidR="00F662B0" w:rsidRPr="00792942"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w:t>
      </w:r>
      <w:r w:rsidRPr="00792942">
        <w:rPr>
          <w:rFonts w:cstheme="minorHAnsi"/>
          <w:bCs/>
          <w:sz w:val="20"/>
          <w:szCs w:val="20"/>
        </w:rPr>
        <w:t>prestation</w:t>
      </w:r>
      <w:r w:rsidRPr="00792942">
        <w:rPr>
          <w:rFonts w:cstheme="minorHAnsi"/>
          <w:sz w:val="20"/>
          <w:szCs w:val="20"/>
        </w:rPr>
        <w:t> ;</w:t>
      </w:r>
    </w:p>
    <w:p w14:paraId="2F457114" w14:textId="77777777" w:rsidR="00F662B0" w:rsidRPr="00233D85" w:rsidRDefault="00F662B0" w:rsidP="005B0A85">
      <w:pPr>
        <w:pStyle w:val="Paragraphedeliste"/>
        <w:numPr>
          <w:ilvl w:val="0"/>
          <w:numId w:val="27"/>
        </w:numPr>
        <w:jc w:val="both"/>
        <w:rPr>
          <w:rFonts w:cstheme="minorHAnsi"/>
          <w:sz w:val="20"/>
          <w:szCs w:val="20"/>
        </w:rPr>
      </w:pPr>
      <w:r w:rsidRPr="00792942">
        <w:rPr>
          <w:rFonts w:cstheme="minorHAnsi"/>
          <w:sz w:val="20"/>
          <w:szCs w:val="20"/>
        </w:rPr>
        <w:t xml:space="preserve">De la date de réalisation de </w:t>
      </w:r>
      <w:r w:rsidRPr="00233D85">
        <w:rPr>
          <w:rFonts w:cstheme="minorHAnsi"/>
          <w:sz w:val="20"/>
          <w:szCs w:val="20"/>
        </w:rPr>
        <w:t>l’audit ou de la période d’audit ;</w:t>
      </w:r>
    </w:p>
    <w:p w14:paraId="160FCC7B" w14:textId="77777777" w:rsidR="00F662B0" w:rsidRPr="00233D85" w:rsidRDefault="00F662B0" w:rsidP="005B0A85">
      <w:pPr>
        <w:pStyle w:val="Paragraphedeliste"/>
        <w:numPr>
          <w:ilvl w:val="0"/>
          <w:numId w:val="27"/>
        </w:numPr>
        <w:jc w:val="both"/>
        <w:rPr>
          <w:rFonts w:cstheme="minorHAnsi"/>
          <w:sz w:val="20"/>
          <w:szCs w:val="20"/>
        </w:rPr>
      </w:pPr>
      <w:r w:rsidRPr="00233D85">
        <w:rPr>
          <w:rFonts w:cstheme="minorHAnsi"/>
          <w:sz w:val="20"/>
          <w:szCs w:val="20"/>
        </w:rPr>
        <w:t>Du lieu d’audit.</w:t>
      </w:r>
    </w:p>
    <w:p w14:paraId="772457B5" w14:textId="38FDC291" w:rsidR="00F662B0" w:rsidRPr="00233D85" w:rsidRDefault="00BC2DA1" w:rsidP="00F662B0">
      <w:pPr>
        <w:jc w:val="both"/>
        <w:rPr>
          <w:rFonts w:cstheme="minorHAnsi"/>
          <w:sz w:val="20"/>
          <w:szCs w:val="20"/>
        </w:rPr>
      </w:pPr>
      <w:r w:rsidRPr="00233D85">
        <w:rPr>
          <w:rFonts w:cstheme="minorHAnsi"/>
          <w:sz w:val="20"/>
          <w:szCs w:val="20"/>
        </w:rPr>
        <w:t>À la suite de</w:t>
      </w:r>
      <w:r w:rsidR="00F662B0" w:rsidRPr="00233D85">
        <w:rPr>
          <w:rFonts w:cstheme="minorHAnsi"/>
          <w:sz w:val="20"/>
          <w:szCs w:val="20"/>
        </w:rPr>
        <w:t xml:space="preserve"> l’audit, un </w:t>
      </w:r>
      <w:r w:rsidR="00F662B0" w:rsidRPr="00792942">
        <w:rPr>
          <w:rFonts w:cstheme="minorHAnsi"/>
          <w:sz w:val="20"/>
          <w:szCs w:val="20"/>
        </w:rPr>
        <w:t xml:space="preserve">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792942">
        <w:rPr>
          <w:rFonts w:cstheme="minorHAnsi"/>
          <w:bCs/>
          <w:sz w:val="20"/>
          <w:szCs w:val="20"/>
        </w:rPr>
        <w:t xml:space="preserve">prestation </w:t>
      </w:r>
      <w:r w:rsidR="00F662B0" w:rsidRPr="00792942">
        <w:rPr>
          <w:rFonts w:cstheme="minorHAnsi"/>
          <w:sz w:val="20"/>
          <w:szCs w:val="20"/>
        </w:rPr>
        <w:t>qu’il délivre</w:t>
      </w:r>
      <w:r w:rsidR="00F662B0"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77777777" w:rsidR="00F662B0" w:rsidRPr="00D61F2B" w:rsidRDefault="00F662B0" w:rsidP="00695710">
      <w:pPr>
        <w:pStyle w:val="Titre2"/>
      </w:pPr>
      <w:bookmarkStart w:id="87" w:name="_Ref116980715"/>
      <w:bookmarkStart w:id="88" w:name="_Toc180155060"/>
      <w:r w:rsidRPr="00D61F2B">
        <w:t>Qualité des fournitures</w:t>
      </w:r>
      <w:bookmarkEnd w:id="87"/>
      <w:bookmarkEnd w:id="88"/>
    </w:p>
    <w:p w14:paraId="5F23FBEC" w14:textId="3A762193" w:rsidR="00F662B0" w:rsidRPr="000A7255" w:rsidRDefault="00F662B0" w:rsidP="00F662B0">
      <w:pPr>
        <w:jc w:val="both"/>
        <w:rPr>
          <w:sz w:val="20"/>
          <w:szCs w:val="20"/>
        </w:rPr>
      </w:pPr>
      <w:r w:rsidRPr="000A7255">
        <w:rPr>
          <w:sz w:val="20"/>
          <w:szCs w:val="20"/>
        </w:rPr>
        <w:t>Les livrables dans le cadre du présent marché doivent être en tous points conformes aux exigences du Cahier des clauses techniques particulières (CCTP</w:t>
      </w:r>
      <w:r w:rsidR="000A7255" w:rsidRPr="000A7255">
        <w:rPr>
          <w:sz w:val="20"/>
          <w:szCs w:val="20"/>
        </w:rPr>
        <w:t>)</w:t>
      </w:r>
      <w:r w:rsidRPr="000A7255">
        <w:rPr>
          <w:sz w:val="20"/>
          <w:szCs w:val="20"/>
        </w:rPr>
        <w:t>.</w:t>
      </w:r>
    </w:p>
    <w:p w14:paraId="028476CB" w14:textId="7E7E1E6F" w:rsidR="00F662B0" w:rsidRPr="00632DFC" w:rsidRDefault="00F662B0" w:rsidP="00695710">
      <w:pPr>
        <w:pStyle w:val="Titre2"/>
      </w:pPr>
      <w:bookmarkStart w:id="89" w:name="_Toc180155062"/>
      <w:r w:rsidRPr="00632DFC">
        <w:t>Prolongation des délais</w:t>
      </w:r>
      <w:bookmarkEnd w:id="89"/>
    </w:p>
    <w:p w14:paraId="2ECE0D1C" w14:textId="2B60730E" w:rsidR="00F662B0" w:rsidRPr="000A7255" w:rsidRDefault="00F662B0" w:rsidP="00F662B0">
      <w:pPr>
        <w:jc w:val="both"/>
        <w:rPr>
          <w:rFonts w:cstheme="minorHAnsi"/>
          <w:sz w:val="20"/>
          <w:szCs w:val="20"/>
        </w:rPr>
      </w:pPr>
      <w:r w:rsidRPr="000A7255">
        <w:rPr>
          <w:rFonts w:cstheme="minorHAnsi"/>
          <w:sz w:val="20"/>
          <w:szCs w:val="20"/>
        </w:rPr>
        <w:t>Une prolongation d</w:t>
      </w:r>
      <w:r w:rsidR="003E69A4" w:rsidRPr="000A7255">
        <w:rPr>
          <w:rFonts w:cstheme="minorHAnsi"/>
          <w:sz w:val="20"/>
          <w:szCs w:val="20"/>
        </w:rPr>
        <w:t>es</w:t>
      </w:r>
      <w:r w:rsidRPr="000A7255">
        <w:rPr>
          <w:rFonts w:cstheme="minorHAnsi"/>
          <w:sz w:val="20"/>
          <w:szCs w:val="20"/>
        </w:rPr>
        <w:t xml:space="preserve"> délai</w:t>
      </w:r>
      <w:r w:rsidR="003E69A4" w:rsidRPr="000A7255">
        <w:rPr>
          <w:rFonts w:cstheme="minorHAnsi"/>
          <w:sz w:val="20"/>
          <w:szCs w:val="20"/>
        </w:rPr>
        <w:t>s</w:t>
      </w:r>
      <w:r w:rsidRPr="000A7255">
        <w:rPr>
          <w:rFonts w:cstheme="minorHAnsi"/>
          <w:sz w:val="20"/>
          <w:szCs w:val="20"/>
        </w:rPr>
        <w:t xml:space="preserve"> d’exécution peut être accordée par le pouvoir adjudicateur dans les conditions de l’article 13.3 du CCAG </w:t>
      </w:r>
      <w:r w:rsidR="000A7255" w:rsidRPr="000A7255">
        <w:rPr>
          <w:rFonts w:cstheme="minorHAnsi"/>
          <w:sz w:val="20"/>
          <w:szCs w:val="20"/>
        </w:rPr>
        <w:t>FCS.</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0" w:name="_Toc180155063"/>
      <w:bookmarkStart w:id="91" w:name="_Toc201920407"/>
      <w:r w:rsidRPr="003B7919">
        <w:rPr>
          <w:rFonts w:cstheme="minorHAnsi"/>
          <w:sz w:val="32"/>
          <w:szCs w:val="32"/>
        </w:rPr>
        <w:t>OBLIGATIONS GÉNÉRALES DU TITULAIRE</w:t>
      </w:r>
      <w:bookmarkEnd w:id="90"/>
      <w:bookmarkEnd w:id="91"/>
      <w:r w:rsidRPr="003B7919">
        <w:rPr>
          <w:rFonts w:cstheme="minorHAnsi"/>
          <w:sz w:val="32"/>
          <w:szCs w:val="32"/>
        </w:rPr>
        <w:t xml:space="preserve"> </w:t>
      </w:r>
    </w:p>
    <w:p w14:paraId="7286DEF3" w14:textId="7F11F899" w:rsidR="005F014E" w:rsidRPr="00295E69" w:rsidRDefault="005F014E" w:rsidP="00695710">
      <w:pPr>
        <w:pStyle w:val="Titre2"/>
      </w:pPr>
      <w:bookmarkStart w:id="92" w:name="_Ref116369885"/>
      <w:bookmarkStart w:id="93" w:name="_Toc180155064"/>
      <w:r w:rsidRPr="00295E69">
        <w:t>Responsabilité</w:t>
      </w:r>
      <w:bookmarkEnd w:id="92"/>
      <w:bookmarkEnd w:id="93"/>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416A455B" w14:textId="4C840284" w:rsidR="00D22879"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168ED44E" w:rsidR="005F014E" w:rsidRPr="009A7152" w:rsidRDefault="005F014E" w:rsidP="00695710">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695710">
      <w:pPr>
        <w:pStyle w:val="Titre2"/>
      </w:pPr>
      <w:bookmarkStart w:id="94" w:name="_Toc180155065"/>
      <w:r w:rsidRPr="00295E69">
        <w:t>Obligation de conseil</w:t>
      </w:r>
      <w:bookmarkEnd w:id="94"/>
    </w:p>
    <w:p w14:paraId="2069AD09" w14:textId="77777777" w:rsidR="005F014E" w:rsidRPr="00711191" w:rsidRDefault="005F014E" w:rsidP="005F014E">
      <w:pPr>
        <w:jc w:val="both"/>
        <w:rPr>
          <w:rFonts w:cstheme="minorHAnsi"/>
          <w:sz w:val="20"/>
          <w:szCs w:val="20"/>
        </w:rPr>
      </w:pPr>
      <w:r w:rsidRPr="00711191">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r w:rsidRPr="00711191">
        <w:rPr>
          <w:rFonts w:cstheme="minorHAnsi"/>
          <w:sz w:val="20"/>
          <w:szCs w:val="20"/>
        </w:rPr>
        <w:lastRenderedPageBreak/>
        <w:t>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695710">
      <w:pPr>
        <w:pStyle w:val="Titre2"/>
      </w:pPr>
      <w:bookmarkStart w:id="95" w:name="_Toc180155066"/>
      <w:r w:rsidRPr="00295E69">
        <w:t>Obligation d’information</w:t>
      </w:r>
      <w:bookmarkEnd w:id="95"/>
    </w:p>
    <w:p w14:paraId="5C486FD6" w14:textId="45B1D9B8" w:rsidR="00F662B0" w:rsidRPr="00E91C06" w:rsidRDefault="005F014E" w:rsidP="00E91C06">
      <w:pPr>
        <w:jc w:val="both"/>
        <w:rPr>
          <w:sz w:val="20"/>
          <w:szCs w:val="20"/>
        </w:rPr>
      </w:pPr>
      <w:r w:rsidRPr="48715C10">
        <w:rPr>
          <w:sz w:val="20"/>
          <w:szCs w:val="20"/>
        </w:rPr>
        <w:t xml:space="preserve">Le titulaire est tenu de signaler au pouvoir adjudicateur tous les éléments qui lui paraîtraient de nature à compromettre la bonne </w:t>
      </w:r>
      <w:r w:rsidRPr="000A7255">
        <w:rPr>
          <w:sz w:val="20"/>
          <w:szCs w:val="20"/>
        </w:rPr>
        <w:t>exécution de la prestation</w:t>
      </w:r>
      <w:r w:rsidR="000A7255" w:rsidRPr="000A7255">
        <w:rPr>
          <w:sz w:val="20"/>
          <w:szCs w:val="20"/>
        </w:rPr>
        <w:t>.</w:t>
      </w:r>
      <w:bookmarkEnd w:id="77"/>
    </w:p>
    <w:p w14:paraId="03E68F73" w14:textId="77777777" w:rsidR="00E53D72" w:rsidRPr="00B06823" w:rsidRDefault="00E53D72" w:rsidP="00E53D72">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6" w:name="_Toc127452732"/>
      <w:bookmarkStart w:id="97" w:name="_Toc180155067"/>
      <w:bookmarkStart w:id="98" w:name="_Toc201920408"/>
      <w:r w:rsidRPr="00B06823">
        <w:rPr>
          <w:rFonts w:cstheme="minorHAnsi"/>
          <w:sz w:val="32"/>
          <w:szCs w:val="32"/>
        </w:rPr>
        <w:t>INSERTION DES PERSONNES ÉLOIGNÉES DE L’EMPLOI</w:t>
      </w:r>
      <w:bookmarkEnd w:id="96"/>
      <w:bookmarkEnd w:id="97"/>
      <w:bookmarkEnd w:id="98"/>
    </w:p>
    <w:p w14:paraId="5E867333" w14:textId="18769C3C" w:rsidR="00E53D72" w:rsidRPr="00711191" w:rsidRDefault="00E53D72" w:rsidP="00E53D72">
      <w:pPr>
        <w:autoSpaceDE w:val="0"/>
        <w:autoSpaceDN w:val="0"/>
        <w:adjustRightInd w:val="0"/>
        <w:jc w:val="both"/>
        <w:rPr>
          <w:rFonts w:cstheme="minorHAnsi"/>
          <w:sz w:val="20"/>
          <w:szCs w:val="20"/>
        </w:rPr>
      </w:pPr>
      <w:r w:rsidRPr="00711191">
        <w:rPr>
          <w:rFonts w:cstheme="minorHAnsi"/>
          <w:sz w:val="20"/>
          <w:szCs w:val="20"/>
        </w:rPr>
        <w:t xml:space="preserve">Le candidat indiquera, dans le </w:t>
      </w:r>
      <w:r w:rsidRPr="00750E16">
        <w:rPr>
          <w:rFonts w:cstheme="minorHAnsi"/>
          <w:bCs/>
          <w:sz w:val="20"/>
          <w:szCs w:val="20"/>
        </w:rPr>
        <w:t>cadre de réponse technique</w:t>
      </w:r>
      <w:r w:rsidR="00750E16" w:rsidRPr="00750E16">
        <w:rPr>
          <w:rFonts w:cstheme="minorHAnsi"/>
          <w:bCs/>
          <w:sz w:val="20"/>
          <w:szCs w:val="20"/>
        </w:rPr>
        <w:t xml:space="preserve"> </w:t>
      </w:r>
      <w:r w:rsidRPr="00711191">
        <w:rPr>
          <w:rFonts w:cstheme="minorHAnsi"/>
          <w:sz w:val="20"/>
          <w:szCs w:val="20"/>
        </w:rPr>
        <w:t>remis dans l’offre, le nombre d’heures d’insertion qu’il met en œuvre.</w:t>
      </w:r>
    </w:p>
    <w:p w14:paraId="66FE5014" w14:textId="77777777" w:rsidR="00E53D72" w:rsidRPr="00B51CE1" w:rsidRDefault="00E53D72" w:rsidP="00695710">
      <w:pPr>
        <w:pStyle w:val="Titre2"/>
      </w:pPr>
      <w:bookmarkStart w:id="99" w:name="_Ref121491273"/>
      <w:bookmarkStart w:id="100" w:name="_Toc127452738"/>
      <w:bookmarkStart w:id="101" w:name="_Toc180155073"/>
      <w:r w:rsidRPr="00B51CE1">
        <w:t>Suivi et contrôle de l’action d’insertion</w:t>
      </w:r>
      <w:bookmarkEnd w:id="99"/>
      <w:bookmarkEnd w:id="100"/>
      <w:bookmarkEnd w:id="101"/>
    </w:p>
    <w:p w14:paraId="45530654" w14:textId="2E4667C6" w:rsidR="00E53D72" w:rsidRPr="00E91C06" w:rsidRDefault="00E53D72" w:rsidP="00E53D72">
      <w:pPr>
        <w:autoSpaceDE w:val="0"/>
        <w:autoSpaceDN w:val="0"/>
        <w:adjustRightInd w:val="0"/>
        <w:jc w:val="both"/>
        <w:rPr>
          <w:rFonts w:ascii="Marianne-Regular" w:hAnsi="Marianne-Regular" w:cs="Marianne-Regular"/>
          <w:sz w:val="20"/>
          <w:szCs w:val="20"/>
        </w:rPr>
      </w:pPr>
      <w:r w:rsidRPr="00E91C06">
        <w:rPr>
          <w:rFonts w:cstheme="minorHAnsi"/>
          <w:sz w:val="20"/>
          <w:szCs w:val="20"/>
        </w:rPr>
        <w:t>Conformément aux articles</w:t>
      </w:r>
      <w:r w:rsidRPr="00E91C06">
        <w:rPr>
          <w:rFonts w:ascii="Marianne-Regular" w:hAnsi="Marianne-Regular" w:cs="Marianne-Regular"/>
          <w:sz w:val="20"/>
          <w:szCs w:val="20"/>
        </w:rPr>
        <w:t xml:space="preserve"> </w:t>
      </w:r>
      <w:r w:rsidRPr="00E91C06">
        <w:rPr>
          <w:rFonts w:cstheme="minorHAnsi"/>
          <w:bCs/>
          <w:sz w:val="20"/>
          <w:szCs w:val="20"/>
        </w:rPr>
        <w:t>16.1.4.2 à 16.1.4.5 du CCAG-</w:t>
      </w:r>
      <w:r w:rsidR="00E91C06" w:rsidRPr="00E91C06">
        <w:rPr>
          <w:rFonts w:cstheme="minorHAnsi"/>
          <w:bCs/>
          <w:sz w:val="20"/>
          <w:szCs w:val="20"/>
        </w:rPr>
        <w:t>FCS</w:t>
      </w:r>
      <w:r w:rsidRPr="00E91C06">
        <w:rPr>
          <w:rFonts w:ascii="Marianne-Regular" w:hAnsi="Marianne-Regular" w:cs="Marianne-Regular"/>
          <w:sz w:val="20"/>
          <w:szCs w:val="20"/>
        </w:rPr>
        <w:t xml:space="preserve"> :</w:t>
      </w:r>
    </w:p>
    <w:p w14:paraId="1D26900C" w14:textId="77777777" w:rsidR="00E53D72" w:rsidRPr="00E91C06" w:rsidRDefault="00E53D72" w:rsidP="00E53D72">
      <w:pPr>
        <w:pStyle w:val="Paragraphedeliste"/>
        <w:numPr>
          <w:ilvl w:val="2"/>
          <w:numId w:val="21"/>
        </w:numPr>
        <w:autoSpaceDE w:val="0"/>
        <w:autoSpaceDN w:val="0"/>
        <w:adjustRightInd w:val="0"/>
        <w:ind w:left="426"/>
        <w:jc w:val="both"/>
        <w:rPr>
          <w:rFonts w:cstheme="minorHAnsi"/>
          <w:sz w:val="20"/>
          <w:szCs w:val="20"/>
        </w:rPr>
      </w:pPr>
      <w:r w:rsidRPr="00E91C06">
        <w:rPr>
          <w:rFonts w:cstheme="minorHAnsi"/>
          <w:sz w:val="20"/>
          <w:szCs w:val="20"/>
        </w:rPr>
        <w:t>le titulaire désigne un correspondant opérationnel pour le suivi des actions d'insertion professionnelle, interlocuteur privilégié de le pouvoir adjudicateur et du facilitateur ;</w:t>
      </w:r>
    </w:p>
    <w:p w14:paraId="6B70D36E" w14:textId="1120427F" w:rsidR="00E53D72" w:rsidRPr="00E91C06" w:rsidRDefault="00E53D72" w:rsidP="00E53D72">
      <w:pPr>
        <w:pStyle w:val="Paragraphedeliste"/>
        <w:numPr>
          <w:ilvl w:val="2"/>
          <w:numId w:val="21"/>
        </w:numPr>
        <w:autoSpaceDE w:val="0"/>
        <w:autoSpaceDN w:val="0"/>
        <w:adjustRightInd w:val="0"/>
        <w:ind w:left="426"/>
        <w:jc w:val="both"/>
        <w:rPr>
          <w:rFonts w:ascii="Marianne-Regular" w:hAnsi="Marianne-Regular" w:cs="Marianne-Regular"/>
          <w:sz w:val="20"/>
          <w:szCs w:val="20"/>
        </w:rPr>
      </w:pPr>
      <w:r w:rsidRPr="00E91C06">
        <w:rPr>
          <w:rFonts w:cstheme="minorHAnsi"/>
          <w:sz w:val="20"/>
          <w:szCs w:val="20"/>
        </w:rPr>
        <w:t>à l’initiative d</w:t>
      </w:r>
      <w:r w:rsidR="00E91C06" w:rsidRPr="00E91C06">
        <w:rPr>
          <w:rFonts w:cstheme="minorHAnsi"/>
          <w:sz w:val="20"/>
          <w:szCs w:val="20"/>
        </w:rPr>
        <w:t>u</w:t>
      </w:r>
      <w:r w:rsidRPr="00E91C06">
        <w:rPr>
          <w:rFonts w:cstheme="minorHAnsi"/>
          <w:sz w:val="20"/>
          <w:szCs w:val="20"/>
        </w:rPr>
        <w:t xml:space="preserve"> pouvoir adjudicateur, une réunion de mise au point de l’action d’insertion est organisée avec le titulaire et le facilitateur le cas échéant, après notification du marché, dans un délai de</w:t>
      </w:r>
      <w:r w:rsidRPr="00E91C06">
        <w:rPr>
          <w:rFonts w:ascii="Marianne-Regular" w:hAnsi="Marianne-Regular" w:cs="Marianne-Regular"/>
          <w:sz w:val="20"/>
          <w:szCs w:val="20"/>
        </w:rPr>
        <w:t xml:space="preserve"> </w:t>
      </w:r>
      <w:r w:rsidRPr="00E91C06">
        <w:rPr>
          <w:rFonts w:cstheme="minorHAnsi"/>
          <w:bCs/>
          <w:sz w:val="20"/>
          <w:szCs w:val="20"/>
        </w:rPr>
        <w:t>3 mois</w:t>
      </w:r>
      <w:r w:rsidR="00E91C06" w:rsidRPr="00E91C06">
        <w:rPr>
          <w:rFonts w:cstheme="minorHAnsi"/>
          <w:bCs/>
          <w:sz w:val="20"/>
          <w:szCs w:val="20"/>
        </w:rPr>
        <w:t> ;</w:t>
      </w:r>
    </w:p>
    <w:p w14:paraId="626C1034" w14:textId="4214242C" w:rsidR="00E53D72" w:rsidRPr="00E91C06" w:rsidRDefault="00E53D72" w:rsidP="00E53D72">
      <w:pPr>
        <w:pStyle w:val="Paragraphedeliste"/>
        <w:numPr>
          <w:ilvl w:val="0"/>
          <w:numId w:val="29"/>
        </w:numPr>
        <w:autoSpaceDE w:val="0"/>
        <w:autoSpaceDN w:val="0"/>
        <w:adjustRightInd w:val="0"/>
        <w:ind w:left="426"/>
        <w:rPr>
          <w:rFonts w:ascii="Marianne-Regular" w:hAnsi="Marianne-Regular" w:cs="Marianne-Regular"/>
          <w:sz w:val="20"/>
          <w:szCs w:val="20"/>
        </w:rPr>
      </w:pPr>
      <w:r w:rsidRPr="00E91C06">
        <w:rPr>
          <w:rFonts w:cstheme="minorHAnsi"/>
          <w:sz w:val="20"/>
          <w:szCs w:val="20"/>
        </w:rPr>
        <w:t>les renseignements utiles propres à permettre le contrôle et le suivi de l’exécution de la clause sociale d’insertion font l’objet d’une communication tous les</w:t>
      </w:r>
      <w:r w:rsidRPr="00E91C06">
        <w:rPr>
          <w:rFonts w:cstheme="minorHAnsi"/>
          <w:bCs/>
          <w:sz w:val="20"/>
          <w:szCs w:val="20"/>
        </w:rPr>
        <w:t xml:space="preserve"> 6 mois</w:t>
      </w:r>
      <w:r w:rsidRPr="00E91C06">
        <w:rPr>
          <w:rFonts w:ascii="Marianne-Regular" w:hAnsi="Marianne-Regular" w:cs="Marianne-Regular"/>
          <w:sz w:val="20"/>
          <w:szCs w:val="20"/>
        </w:rPr>
        <w:t>.</w:t>
      </w:r>
    </w:p>
    <w:p w14:paraId="66B694CC"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Ils comportent les justificatifs d’éligibilité des publics, des missions confiées et des heures réalisées suivants :</w:t>
      </w:r>
    </w:p>
    <w:p w14:paraId="05774442"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date d'embauche</w:t>
      </w:r>
    </w:p>
    <w:p w14:paraId="4B824BE7"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type de contrat</w:t>
      </w:r>
    </w:p>
    <w:p w14:paraId="60A6B209"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poste occupé</w:t>
      </w:r>
    </w:p>
    <w:p w14:paraId="7608EA4B"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justificatif de l'éligibilité des personnes recrutées</w:t>
      </w:r>
    </w:p>
    <w:p w14:paraId="4F113615" w14:textId="77777777" w:rsidR="00E53D72" w:rsidRPr="00E91C06" w:rsidRDefault="00E53D72" w:rsidP="00E53D72">
      <w:pPr>
        <w:pStyle w:val="Paragraphedeliste"/>
        <w:numPr>
          <w:ilvl w:val="1"/>
          <w:numId w:val="29"/>
        </w:numPr>
        <w:autoSpaceDE w:val="0"/>
        <w:autoSpaceDN w:val="0"/>
        <w:adjustRightInd w:val="0"/>
        <w:rPr>
          <w:rFonts w:cstheme="minorHAnsi"/>
          <w:bCs/>
          <w:sz w:val="20"/>
          <w:szCs w:val="20"/>
        </w:rPr>
      </w:pPr>
      <w:r w:rsidRPr="00E91C06">
        <w:rPr>
          <w:rFonts w:cstheme="minorHAnsi"/>
          <w:bCs/>
          <w:sz w:val="20"/>
          <w:szCs w:val="20"/>
        </w:rPr>
        <w:t>attestation trimestrielle d'heures d'insertion adressée au facilitateur</w:t>
      </w:r>
    </w:p>
    <w:p w14:paraId="6254A0C3" w14:textId="77777777" w:rsidR="00E53D72" w:rsidRPr="00E91C06" w:rsidRDefault="00E53D72" w:rsidP="00E53D72">
      <w:pPr>
        <w:pStyle w:val="Paragraphedeliste"/>
        <w:numPr>
          <w:ilvl w:val="1"/>
          <w:numId w:val="29"/>
        </w:numPr>
        <w:autoSpaceDE w:val="0"/>
        <w:autoSpaceDN w:val="0"/>
        <w:adjustRightInd w:val="0"/>
        <w:rPr>
          <w:rFonts w:ascii="Marianne-Regular" w:hAnsi="Marianne-Regular" w:cs="Marianne-Regular"/>
          <w:sz w:val="20"/>
          <w:szCs w:val="20"/>
        </w:rPr>
      </w:pPr>
      <w:r w:rsidRPr="00E91C06">
        <w:rPr>
          <w:rFonts w:cstheme="minorHAnsi"/>
          <w:bCs/>
          <w:sz w:val="20"/>
          <w:szCs w:val="20"/>
        </w:rPr>
        <w:t>récapitulatif des factures, …</w:t>
      </w:r>
    </w:p>
    <w:p w14:paraId="63A85093" w14:textId="77777777" w:rsidR="00E53D72" w:rsidRPr="00E91C06" w:rsidRDefault="00E53D72" w:rsidP="00E53D72">
      <w:pPr>
        <w:autoSpaceDE w:val="0"/>
        <w:autoSpaceDN w:val="0"/>
        <w:adjustRightInd w:val="0"/>
        <w:rPr>
          <w:rFonts w:cstheme="minorHAnsi"/>
          <w:sz w:val="20"/>
          <w:szCs w:val="20"/>
        </w:rPr>
      </w:pPr>
      <w:r w:rsidRPr="00E91C06">
        <w:rPr>
          <w:rFonts w:cstheme="minorHAnsi"/>
          <w:sz w:val="20"/>
          <w:szCs w:val="20"/>
        </w:rPr>
        <w:t>Les autres clauses du CCAG sur le contrôle de l'exécution de l'action d'insertion (bilans) et les difficultés d’exécution sont applicables.</w:t>
      </w:r>
    </w:p>
    <w:p w14:paraId="168EA80C" w14:textId="498C5C8B" w:rsidR="00DB78A4" w:rsidRPr="00E91C06" w:rsidRDefault="004F32FF" w:rsidP="00E91C06">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2" w:name="_Toc180155075"/>
      <w:bookmarkStart w:id="103" w:name="_Hlk180414677"/>
      <w:bookmarkStart w:id="104" w:name="_Toc201920409"/>
      <w:r w:rsidRPr="007F19A4">
        <w:rPr>
          <w:rFonts w:cstheme="minorHAnsi"/>
          <w:sz w:val="32"/>
          <w:szCs w:val="32"/>
        </w:rPr>
        <w:t>CONSTATATION DE L’EXÉCUTION DES PRESTATIONS</w:t>
      </w:r>
      <w:bookmarkEnd w:id="102"/>
      <w:bookmarkEnd w:id="104"/>
    </w:p>
    <w:p w14:paraId="4F0202EF" w14:textId="6FE28745" w:rsidR="00DB78A4" w:rsidRPr="00E91C06" w:rsidRDefault="00DB78A4" w:rsidP="00460B58">
      <w:pPr>
        <w:jc w:val="both"/>
        <w:rPr>
          <w:lang w:eastAsia="fr-FR"/>
        </w:rPr>
      </w:pPr>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la décision du pouvoir adjudicateur sera prise dans les conditions prévues </w:t>
      </w:r>
      <w:r w:rsidR="00C935DE" w:rsidRPr="00E91C06">
        <w:rPr>
          <w:rFonts w:ascii="Calibri" w:eastAsia="Times New Roman" w:hAnsi="Calibri" w:cs="Times New Roman"/>
          <w:sz w:val="20"/>
          <w:szCs w:val="18"/>
          <w:lang w:eastAsia="fr-FR"/>
        </w:rPr>
        <w:t xml:space="preserve">aux articles </w:t>
      </w:r>
      <w:r w:rsidR="00C935DE" w:rsidRPr="00E91C06">
        <w:rPr>
          <w:rFonts w:cstheme="minorHAnsi"/>
          <w:bCs/>
          <w:sz w:val="20"/>
          <w:szCs w:val="20"/>
        </w:rPr>
        <w:t xml:space="preserve">27 à 33 du CCAG FCS </w:t>
      </w:r>
      <w:r w:rsidR="00E91C06" w:rsidRPr="00E91C06">
        <w:rPr>
          <w:rFonts w:cstheme="minorHAnsi"/>
          <w:bCs/>
          <w:sz w:val="20"/>
          <w:szCs w:val="20"/>
        </w:rPr>
        <w:t xml:space="preserve"> </w:t>
      </w:r>
      <w:r w:rsidRPr="00E91C06">
        <w:rPr>
          <w:rFonts w:ascii="Calibri" w:eastAsia="Times New Roman" w:hAnsi="Calibri" w:cs="Times New Roman"/>
          <w:sz w:val="20"/>
          <w:szCs w:val="18"/>
          <w:lang w:eastAsia="fr-FR"/>
        </w:rPr>
        <w:t>au moment même de la livraison de la fourniture ou de l'exécution de service. </w:t>
      </w:r>
    </w:p>
    <w:p w14:paraId="0ACAE82D" w14:textId="41FDC5B8" w:rsidR="007F19A4" w:rsidRPr="00E91C06" w:rsidRDefault="007F19A4" w:rsidP="00695710">
      <w:pPr>
        <w:pStyle w:val="Titre2"/>
      </w:pPr>
      <w:bookmarkStart w:id="105" w:name="_Toc180155079"/>
      <w:r w:rsidRPr="00E91C06">
        <w:t>Décision après vérification</w:t>
      </w:r>
      <w:bookmarkEnd w:id="105"/>
    </w:p>
    <w:p w14:paraId="3E603F2C" w14:textId="6BA77D03" w:rsidR="007F19A4" w:rsidRPr="00E91C06" w:rsidRDefault="007F19A4" w:rsidP="00012916">
      <w:pPr>
        <w:jc w:val="both"/>
        <w:rPr>
          <w:rFonts w:cstheme="minorHAnsi"/>
          <w:sz w:val="20"/>
          <w:szCs w:val="20"/>
        </w:rPr>
      </w:pPr>
      <w:r w:rsidRPr="00E91C06">
        <w:rPr>
          <w:rFonts w:cstheme="minorHAnsi"/>
          <w:sz w:val="20"/>
          <w:szCs w:val="20"/>
        </w:rPr>
        <w:t>A l’issue des opérations de vérification, le pouvoir adjudicateur prononce</w:t>
      </w:r>
      <w:r w:rsidR="000E2A20" w:rsidRPr="00E91C06">
        <w:rPr>
          <w:rFonts w:cstheme="minorHAnsi"/>
          <w:sz w:val="20"/>
          <w:szCs w:val="20"/>
        </w:rPr>
        <w:t>,</w:t>
      </w:r>
      <w:r w:rsidRPr="00E91C06">
        <w:rPr>
          <w:rFonts w:cstheme="minorHAnsi"/>
          <w:sz w:val="20"/>
          <w:szCs w:val="20"/>
        </w:rPr>
        <w:t xml:space="preserve"> dans les conditions définies à l’article </w:t>
      </w:r>
      <w:r w:rsidRPr="00E91C06">
        <w:rPr>
          <w:rFonts w:cstheme="minorHAnsi"/>
          <w:bCs/>
          <w:sz w:val="20"/>
          <w:szCs w:val="20"/>
        </w:rPr>
        <w:t xml:space="preserve">30 du CCAG FCS </w:t>
      </w:r>
      <w:r w:rsidRPr="00E91C06">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E91C06">
        <w:rPr>
          <w:rFonts w:cstheme="minorHAnsi"/>
          <w:sz w:val="20"/>
          <w:szCs w:val="20"/>
        </w:rPr>
        <w:lastRenderedPageBreak/>
        <w:t xml:space="preserve">Soit une décision </w:t>
      </w:r>
      <w:r w:rsidRPr="00DB78A4">
        <w:rPr>
          <w:rFonts w:cstheme="minorHAnsi"/>
          <w:sz w:val="20"/>
          <w:szCs w:val="20"/>
        </w:rPr>
        <w:t xml:space="preserve">d’admission des </w:t>
      </w:r>
      <w:r w:rsidRPr="00460B58">
        <w:rPr>
          <w:rFonts w:cstheme="minorHAnsi"/>
          <w:sz w:val="20"/>
          <w:szCs w:val="20"/>
        </w:rPr>
        <w:t>prestations ;</w:t>
      </w:r>
      <w:r w:rsidRPr="00DB78A4">
        <w:rPr>
          <w:rFonts w:cstheme="minorHAnsi"/>
          <w:sz w:val="20"/>
          <w:szCs w:val="20"/>
        </w:rPr>
        <w:t>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1EA720B5" w:rsidR="00DB78A4" w:rsidRPr="00306F62" w:rsidRDefault="00E53D72" w:rsidP="00460B58">
      <w:pPr>
        <w:ind w:left="709"/>
        <w:jc w:val="both"/>
        <w:rPr>
          <w:rFonts w:cstheme="minorHAnsi"/>
          <w:sz w:val="20"/>
          <w:szCs w:val="20"/>
        </w:rPr>
      </w:pPr>
      <w:r>
        <w:rPr>
          <w:rFonts w:cstheme="minorHAnsi"/>
          <w:sz w:val="20"/>
          <w:szCs w:val="20"/>
        </w:rPr>
        <w:t>Ainsi, lorsque</w:t>
      </w:r>
      <w:r w:rsidR="00DB78A4" w:rsidRPr="00306F62">
        <w:rPr>
          <w:rFonts w:cstheme="minorHAnsi"/>
          <w:sz w:val="20"/>
          <w:szCs w:val="20"/>
        </w:rPr>
        <w:t xml:space="preserve">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6" w:name="_Toc180155081"/>
      <w:bookmarkStart w:id="107" w:name="_Hlk180414765"/>
      <w:bookmarkStart w:id="108" w:name="_Toc201920410"/>
      <w:bookmarkEnd w:id="103"/>
      <w:r>
        <w:rPr>
          <w:rFonts w:cstheme="minorHAnsi"/>
          <w:sz w:val="32"/>
          <w:szCs w:val="32"/>
        </w:rPr>
        <w:t xml:space="preserve">PÉNALITÉS ET </w:t>
      </w:r>
      <w:r w:rsidRPr="00B06823">
        <w:rPr>
          <w:rFonts w:cstheme="minorHAnsi"/>
          <w:sz w:val="32"/>
          <w:szCs w:val="32"/>
        </w:rPr>
        <w:t>SANCTIONS</w:t>
      </w:r>
      <w:bookmarkEnd w:id="106"/>
      <w:bookmarkEnd w:id="108"/>
    </w:p>
    <w:p w14:paraId="57227568" w14:textId="77777777" w:rsidR="005F014E" w:rsidRPr="00FE4B34" w:rsidRDefault="005F014E" w:rsidP="00695710">
      <w:pPr>
        <w:pStyle w:val="Titre2"/>
      </w:pPr>
      <w:bookmarkStart w:id="109" w:name="_Toc421694925"/>
      <w:bookmarkStart w:id="110" w:name="_Toc488050904"/>
      <w:bookmarkStart w:id="111" w:name="_Toc180155082"/>
      <w:bookmarkEnd w:id="107"/>
      <w:r w:rsidRPr="00FE4B34">
        <w:rPr>
          <w:rFonts w:ascii="Calibri" w:hAnsi="Calibri" w:cs="Calibri"/>
        </w:rPr>
        <w:t>Généralités</w:t>
      </w:r>
      <w:r w:rsidRPr="00FE4B34">
        <w:t xml:space="preserve"> sur les pénalités et sanctions associées aux pénalités</w:t>
      </w:r>
      <w:bookmarkEnd w:id="109"/>
      <w:bookmarkEnd w:id="110"/>
      <w:bookmarkEnd w:id="111"/>
    </w:p>
    <w:p w14:paraId="5FFEFF88" w14:textId="2272F9C8" w:rsidR="005F014E" w:rsidRPr="00711191" w:rsidRDefault="005F014E" w:rsidP="48715C10">
      <w:pPr>
        <w:spacing w:after="120"/>
        <w:jc w:val="both"/>
        <w:rPr>
          <w:sz w:val="20"/>
          <w:szCs w:val="20"/>
        </w:rPr>
      </w:pPr>
      <w:r w:rsidRPr="48715C10">
        <w:rPr>
          <w:sz w:val="20"/>
          <w:szCs w:val="20"/>
        </w:rPr>
        <w:t xml:space="preserve">Les stipulations de </w:t>
      </w:r>
      <w:r w:rsidRPr="00E91C06">
        <w:rPr>
          <w:sz w:val="20"/>
          <w:szCs w:val="20"/>
        </w:rPr>
        <w:t xml:space="preserve">l’article 14 du CCAG </w:t>
      </w:r>
      <w:r w:rsidR="004216C2" w:rsidRPr="00E91C06">
        <w:rPr>
          <w:sz w:val="20"/>
          <w:szCs w:val="20"/>
        </w:rPr>
        <w:t xml:space="preserve">applicable au présent marché </w:t>
      </w:r>
      <w:r w:rsidRPr="00E91C06">
        <w:rPr>
          <w:sz w:val="20"/>
          <w:szCs w:val="20"/>
        </w:rPr>
        <w:t>sont applicables.</w:t>
      </w:r>
    </w:p>
    <w:p w14:paraId="549DDBB2" w14:textId="07F15F34" w:rsidR="005F014E" w:rsidRPr="00711191" w:rsidRDefault="005F014E" w:rsidP="005F014E">
      <w:pPr>
        <w:spacing w:after="120"/>
        <w:jc w:val="both"/>
        <w:rPr>
          <w:rFonts w:cstheme="minorHAnsi"/>
          <w:sz w:val="20"/>
          <w:szCs w:val="20"/>
        </w:rPr>
      </w:pPr>
      <w:r w:rsidRPr="00711191">
        <w:rPr>
          <w:rFonts w:cstheme="minorHAnsi"/>
          <w:sz w:val="20"/>
          <w:szCs w:val="20"/>
        </w:rPr>
        <w:t xml:space="preserve">Il est rappelé, conformément à l’article 14.1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des </w:t>
      </w:r>
      <w:r w:rsidRPr="004216C2">
        <w:rPr>
          <w:rFonts w:cstheme="minorHAnsi"/>
          <w:sz w:val="20"/>
          <w:szCs w:val="20"/>
        </w:rPr>
        <w:t xml:space="preserve">articles 13.3 et 20 du </w:t>
      </w:r>
      <w:r w:rsidRPr="004216C2">
        <w:rPr>
          <w:rFonts w:cstheme="minorHAnsi"/>
          <w:bCs/>
          <w:sz w:val="20"/>
          <w:szCs w:val="20"/>
        </w:rPr>
        <w:t>CCAG</w:t>
      </w:r>
      <w:r w:rsidR="00E91C06">
        <w:rPr>
          <w:rFonts w:cstheme="minorHAnsi"/>
          <w:sz w:val="20"/>
          <w:szCs w:val="20"/>
        </w:rPr>
        <w:t xml:space="preserve"> FCS</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29C89032" w:rsidR="005F014E" w:rsidRPr="00711191" w:rsidRDefault="005F014E" w:rsidP="48715C10">
      <w:pPr>
        <w:spacing w:after="120"/>
        <w:jc w:val="both"/>
        <w:rPr>
          <w:sz w:val="20"/>
          <w:szCs w:val="20"/>
        </w:rPr>
      </w:pPr>
      <w:r w:rsidRPr="48715C10">
        <w:rPr>
          <w:sz w:val="20"/>
          <w:szCs w:val="20"/>
        </w:rPr>
        <w:t xml:space="preserve">Par dérogation à </w:t>
      </w:r>
      <w:r w:rsidRPr="00E91C06">
        <w:rPr>
          <w:sz w:val="20"/>
          <w:szCs w:val="20"/>
        </w:rPr>
        <w:t xml:space="preserve">l’article 14.1.3 du CCAG </w:t>
      </w:r>
      <w:r w:rsidR="00E91C06" w:rsidRPr="00E91C06">
        <w:rPr>
          <w:sz w:val="20"/>
          <w:szCs w:val="20"/>
        </w:rPr>
        <w:t>FCS,</w:t>
      </w:r>
      <w:r w:rsidRPr="00E91C06">
        <w:rPr>
          <w:sz w:val="20"/>
          <w:szCs w:val="20"/>
        </w:rPr>
        <w:t xml:space="preserve"> le titulaire </w:t>
      </w:r>
      <w:r w:rsidRPr="48715C10">
        <w:rPr>
          <w:sz w:val="20"/>
          <w:szCs w:val="20"/>
        </w:rPr>
        <w:t>n’est pas exonéré des pénalités dont le montant total ne dépasse pas 1000 € pour l'ensemble du marché.</w:t>
      </w:r>
    </w:p>
    <w:p w14:paraId="39837F0F" w14:textId="0B1E169D" w:rsidR="005F014E" w:rsidRPr="00711191" w:rsidRDefault="005F014E" w:rsidP="005F014E">
      <w:pPr>
        <w:spacing w:after="120"/>
        <w:jc w:val="both"/>
        <w:rPr>
          <w:rFonts w:cstheme="minorHAnsi"/>
          <w:sz w:val="20"/>
          <w:szCs w:val="20"/>
        </w:rPr>
      </w:pPr>
      <w:r w:rsidRPr="00711191">
        <w:rPr>
          <w:rFonts w:cstheme="minorHAnsi"/>
          <w:sz w:val="20"/>
          <w:szCs w:val="20"/>
        </w:rPr>
        <w:t>Les pénalités prévues aux articl</w:t>
      </w:r>
      <w:r w:rsidRPr="00B73BF7">
        <w:rPr>
          <w:rFonts w:cstheme="minorHAnsi"/>
          <w:sz w:val="20"/>
          <w:szCs w:val="20"/>
        </w:rPr>
        <w:t xml:space="preserve">es </w:t>
      </w:r>
      <w:r w:rsidRPr="00B73BF7">
        <w:rPr>
          <w:rFonts w:cstheme="minorHAnsi"/>
          <w:bCs/>
          <w:iCs/>
          <w:sz w:val="20"/>
          <w:szCs w:val="20"/>
          <w:highlight w:val="yellow"/>
        </w:rPr>
        <w:fldChar w:fldCharType="begin"/>
      </w:r>
      <w:r w:rsidRPr="00B73BF7">
        <w:rPr>
          <w:rFonts w:cstheme="minorHAnsi"/>
          <w:sz w:val="20"/>
          <w:szCs w:val="20"/>
          <w:highlight w:val="yellow"/>
        </w:rPr>
        <w:instrText xml:space="preserve"> REF _Ref140584909 \r \h </w:instrText>
      </w:r>
      <w:r w:rsidRPr="00B73BF7">
        <w:rPr>
          <w:rFonts w:cstheme="minorHAnsi"/>
          <w:bCs/>
          <w:iCs/>
          <w:sz w:val="20"/>
          <w:szCs w:val="20"/>
          <w:highlight w:val="yellow"/>
        </w:rPr>
        <w:instrText xml:space="preserve"> \* MERGEFORMAT </w:instrText>
      </w:r>
      <w:r w:rsidRPr="00B73BF7">
        <w:rPr>
          <w:rFonts w:cstheme="minorHAnsi"/>
          <w:bCs/>
          <w:iCs/>
          <w:sz w:val="20"/>
          <w:szCs w:val="20"/>
          <w:highlight w:val="yellow"/>
        </w:rPr>
      </w:r>
      <w:r w:rsidRPr="00B73BF7">
        <w:rPr>
          <w:rFonts w:cstheme="minorHAnsi"/>
          <w:bCs/>
          <w:iCs/>
          <w:sz w:val="20"/>
          <w:szCs w:val="20"/>
          <w:highlight w:val="yellow"/>
        </w:rPr>
        <w:fldChar w:fldCharType="separate"/>
      </w:r>
      <w:r w:rsidR="00B73BF7">
        <w:rPr>
          <w:rFonts w:cstheme="minorHAnsi"/>
          <w:sz w:val="20"/>
          <w:szCs w:val="20"/>
          <w:highlight w:val="yellow"/>
        </w:rPr>
        <w:t>12.2</w:t>
      </w:r>
      <w:r w:rsidRPr="00B73BF7">
        <w:rPr>
          <w:rFonts w:cstheme="minorHAnsi"/>
          <w:bCs/>
          <w:iCs/>
          <w:sz w:val="20"/>
          <w:szCs w:val="20"/>
          <w:highlight w:val="yellow"/>
        </w:rPr>
        <w:fldChar w:fldCharType="end"/>
      </w:r>
      <w:r w:rsidRPr="00B73BF7">
        <w:rPr>
          <w:rFonts w:cstheme="minorHAnsi"/>
          <w:bCs/>
          <w:iCs/>
          <w:sz w:val="20"/>
          <w:szCs w:val="20"/>
        </w:rPr>
        <w:t xml:space="preserve"> et </w:t>
      </w:r>
      <w:r w:rsidRPr="00B73BF7">
        <w:rPr>
          <w:rFonts w:cstheme="minorHAnsi"/>
          <w:bCs/>
          <w:iCs/>
          <w:sz w:val="20"/>
          <w:szCs w:val="20"/>
          <w:highlight w:val="yellow"/>
        </w:rPr>
        <w:fldChar w:fldCharType="begin"/>
      </w:r>
      <w:r w:rsidRPr="00B73BF7">
        <w:rPr>
          <w:rFonts w:cstheme="minorHAnsi"/>
          <w:bCs/>
          <w:iCs/>
          <w:sz w:val="20"/>
          <w:szCs w:val="20"/>
          <w:highlight w:val="yellow"/>
        </w:rPr>
        <w:instrText xml:space="preserve"> REF _Ref140584935 \r \h  \* MERGEFORMAT </w:instrText>
      </w:r>
      <w:r w:rsidRPr="00B73BF7">
        <w:rPr>
          <w:rFonts w:cstheme="minorHAnsi"/>
          <w:bCs/>
          <w:iCs/>
          <w:sz w:val="20"/>
          <w:szCs w:val="20"/>
          <w:highlight w:val="yellow"/>
        </w:rPr>
      </w:r>
      <w:r w:rsidRPr="00B73BF7">
        <w:rPr>
          <w:rFonts w:cstheme="minorHAnsi"/>
          <w:bCs/>
          <w:iCs/>
          <w:sz w:val="20"/>
          <w:szCs w:val="20"/>
          <w:highlight w:val="yellow"/>
        </w:rPr>
        <w:fldChar w:fldCharType="separate"/>
      </w:r>
      <w:r w:rsidR="00B73BF7">
        <w:rPr>
          <w:rFonts w:cstheme="minorHAnsi"/>
          <w:bCs/>
          <w:iCs/>
          <w:sz w:val="20"/>
          <w:szCs w:val="20"/>
          <w:highlight w:val="yellow"/>
        </w:rPr>
        <w:t>12.2.3</w:t>
      </w:r>
      <w:r w:rsidRPr="00B73BF7">
        <w:rPr>
          <w:rFonts w:cstheme="minorHAnsi"/>
          <w:bCs/>
          <w:iCs/>
          <w:sz w:val="20"/>
          <w:szCs w:val="20"/>
          <w:highlight w:val="yellow"/>
        </w:rPr>
        <w:fldChar w:fldCharType="end"/>
      </w:r>
      <w:r w:rsidRPr="00711191">
        <w:rPr>
          <w:rFonts w:cstheme="minorHAnsi"/>
          <w:sz w:val="20"/>
          <w:szCs w:val="20"/>
        </w:rPr>
        <w:t>, s’entendent sans mise en demeure préalable.</w:t>
      </w:r>
    </w:p>
    <w:p w14:paraId="04AE23F1" w14:textId="7C45A01F" w:rsidR="005F014E" w:rsidRPr="00B73BF7" w:rsidRDefault="005F014E" w:rsidP="005F014E">
      <w:pPr>
        <w:spacing w:after="120"/>
        <w:jc w:val="both"/>
        <w:rPr>
          <w:rFonts w:cstheme="minorHAnsi"/>
          <w:sz w:val="20"/>
          <w:szCs w:val="20"/>
        </w:rPr>
      </w:pPr>
      <w:r w:rsidRPr="00711191">
        <w:rPr>
          <w:rFonts w:cstheme="minorHAnsi"/>
          <w:sz w:val="20"/>
          <w:szCs w:val="20"/>
        </w:rPr>
        <w:t>Toutes les pénalités prévues aux paragraphes suivants, c’est-à-</w:t>
      </w:r>
      <w:r w:rsidRPr="00B73BF7">
        <w:rPr>
          <w:rFonts w:cstheme="minorHAnsi"/>
          <w:sz w:val="20"/>
          <w:szCs w:val="20"/>
        </w:rPr>
        <w:t xml:space="preserve">dire prévues aux articles </w:t>
      </w:r>
      <w:r w:rsidRPr="00B73BF7">
        <w:rPr>
          <w:rFonts w:cstheme="minorHAnsi"/>
          <w:bCs/>
          <w:iCs/>
          <w:sz w:val="20"/>
          <w:szCs w:val="20"/>
          <w:highlight w:val="yellow"/>
        </w:rPr>
        <w:fldChar w:fldCharType="begin"/>
      </w:r>
      <w:r w:rsidRPr="00B73BF7">
        <w:rPr>
          <w:rFonts w:cstheme="minorHAnsi"/>
          <w:sz w:val="20"/>
          <w:szCs w:val="20"/>
          <w:highlight w:val="yellow"/>
        </w:rPr>
        <w:instrText xml:space="preserve"> REF _Ref140584909 \r \h </w:instrText>
      </w:r>
      <w:r w:rsidRPr="00B73BF7">
        <w:rPr>
          <w:rFonts w:cstheme="minorHAnsi"/>
          <w:bCs/>
          <w:iCs/>
          <w:sz w:val="20"/>
          <w:szCs w:val="20"/>
          <w:highlight w:val="yellow"/>
        </w:rPr>
        <w:instrText xml:space="preserve"> \* MERGEFORMAT </w:instrText>
      </w:r>
      <w:r w:rsidRPr="00B73BF7">
        <w:rPr>
          <w:rFonts w:cstheme="minorHAnsi"/>
          <w:bCs/>
          <w:iCs/>
          <w:sz w:val="20"/>
          <w:szCs w:val="20"/>
          <w:highlight w:val="yellow"/>
        </w:rPr>
      </w:r>
      <w:r w:rsidRPr="00B73BF7">
        <w:rPr>
          <w:rFonts w:cstheme="minorHAnsi"/>
          <w:bCs/>
          <w:iCs/>
          <w:sz w:val="20"/>
          <w:szCs w:val="20"/>
          <w:highlight w:val="yellow"/>
        </w:rPr>
        <w:fldChar w:fldCharType="separate"/>
      </w:r>
      <w:r w:rsidR="003F319D" w:rsidRPr="00B73BF7">
        <w:rPr>
          <w:rFonts w:cstheme="minorHAnsi"/>
          <w:sz w:val="20"/>
          <w:szCs w:val="20"/>
          <w:highlight w:val="yellow"/>
        </w:rPr>
        <w:t>12.2</w:t>
      </w:r>
      <w:r w:rsidRPr="00B73BF7">
        <w:rPr>
          <w:rFonts w:cstheme="minorHAnsi"/>
          <w:bCs/>
          <w:iCs/>
          <w:sz w:val="20"/>
          <w:szCs w:val="20"/>
          <w:highlight w:val="yellow"/>
        </w:rPr>
        <w:fldChar w:fldCharType="end"/>
      </w:r>
      <w:r w:rsidRPr="00B73BF7">
        <w:rPr>
          <w:rFonts w:cstheme="minorHAnsi"/>
          <w:bCs/>
          <w:iCs/>
          <w:sz w:val="20"/>
          <w:szCs w:val="20"/>
        </w:rPr>
        <w:t xml:space="preserve"> et </w:t>
      </w:r>
      <w:r w:rsidRPr="00B73BF7">
        <w:rPr>
          <w:rFonts w:cstheme="minorHAnsi"/>
          <w:bCs/>
          <w:iCs/>
          <w:sz w:val="20"/>
          <w:szCs w:val="20"/>
          <w:highlight w:val="yellow"/>
        </w:rPr>
        <w:fldChar w:fldCharType="begin"/>
      </w:r>
      <w:r w:rsidRPr="00B73BF7">
        <w:rPr>
          <w:rFonts w:cstheme="minorHAnsi"/>
          <w:bCs/>
          <w:iCs/>
          <w:sz w:val="20"/>
          <w:szCs w:val="20"/>
          <w:highlight w:val="yellow"/>
        </w:rPr>
        <w:instrText xml:space="preserve"> REF _Ref140584935 \r \h  \* MERGEFORMAT </w:instrText>
      </w:r>
      <w:r w:rsidRPr="00B73BF7">
        <w:rPr>
          <w:rFonts w:cstheme="minorHAnsi"/>
          <w:bCs/>
          <w:iCs/>
          <w:sz w:val="20"/>
          <w:szCs w:val="20"/>
          <w:highlight w:val="yellow"/>
        </w:rPr>
      </w:r>
      <w:r w:rsidRPr="00B73BF7">
        <w:rPr>
          <w:rFonts w:cstheme="minorHAnsi"/>
          <w:bCs/>
          <w:iCs/>
          <w:sz w:val="20"/>
          <w:szCs w:val="20"/>
          <w:highlight w:val="yellow"/>
        </w:rPr>
        <w:fldChar w:fldCharType="separate"/>
      </w:r>
      <w:r w:rsidR="00804BF8" w:rsidRPr="00B73BF7">
        <w:rPr>
          <w:rFonts w:cstheme="minorHAnsi"/>
          <w:bCs/>
          <w:iCs/>
          <w:sz w:val="20"/>
          <w:szCs w:val="20"/>
          <w:highlight w:val="yellow"/>
        </w:rPr>
        <w:t>12.2.3</w:t>
      </w:r>
      <w:r w:rsidRPr="00B73BF7">
        <w:rPr>
          <w:rFonts w:cstheme="minorHAnsi"/>
          <w:bCs/>
          <w:iCs/>
          <w:sz w:val="20"/>
          <w:szCs w:val="20"/>
          <w:highlight w:val="yellow"/>
        </w:rPr>
        <w:fldChar w:fldCharType="end"/>
      </w:r>
      <w:r w:rsidRPr="00B73BF7">
        <w:rPr>
          <w:rFonts w:cstheme="minorHAnsi"/>
          <w:sz w:val="20"/>
          <w:szCs w:val="20"/>
        </w:rPr>
        <w:t>, sont cumulables.</w:t>
      </w:r>
    </w:p>
    <w:p w14:paraId="58EE946E" w14:textId="78FF8D79" w:rsidR="00C935DE" w:rsidRPr="00B73BF7" w:rsidRDefault="005F014E" w:rsidP="005F014E">
      <w:pPr>
        <w:spacing w:after="120"/>
        <w:jc w:val="both"/>
        <w:rPr>
          <w:rFonts w:cstheme="minorHAnsi"/>
          <w:sz w:val="20"/>
          <w:szCs w:val="20"/>
        </w:rPr>
      </w:pPr>
      <w:r w:rsidRPr="00B73BF7">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B73BF7">
        <w:rPr>
          <w:rFonts w:cstheme="minorHAnsi"/>
          <w:sz w:val="20"/>
          <w:szCs w:val="20"/>
        </w:rPr>
        <w:fldChar w:fldCharType="begin"/>
      </w:r>
      <w:r w:rsidRPr="00B73BF7">
        <w:rPr>
          <w:rFonts w:cstheme="minorHAnsi"/>
          <w:sz w:val="20"/>
          <w:szCs w:val="20"/>
        </w:rPr>
        <w:instrText xml:space="preserve"> REF _Ref116369680 \w \h  \* MERGEFORMAT </w:instrText>
      </w:r>
      <w:r w:rsidRPr="00B73BF7">
        <w:rPr>
          <w:rFonts w:cstheme="minorHAnsi"/>
          <w:sz w:val="20"/>
          <w:szCs w:val="20"/>
        </w:rPr>
      </w:r>
      <w:r w:rsidRPr="00B73BF7">
        <w:rPr>
          <w:rFonts w:cstheme="minorHAnsi"/>
          <w:sz w:val="20"/>
          <w:szCs w:val="20"/>
        </w:rPr>
        <w:fldChar w:fldCharType="separate"/>
      </w:r>
      <w:r w:rsidR="003F319D" w:rsidRPr="00B73BF7">
        <w:rPr>
          <w:rFonts w:cstheme="minorHAnsi"/>
          <w:sz w:val="20"/>
          <w:szCs w:val="20"/>
          <w:highlight w:val="yellow"/>
        </w:rPr>
        <w:t>ARTICLE 21</w:t>
      </w:r>
      <w:r w:rsidR="003F319D" w:rsidRPr="00B73BF7">
        <w:rPr>
          <w:rFonts w:cstheme="minorHAnsi"/>
          <w:sz w:val="20"/>
          <w:szCs w:val="20"/>
        </w:rPr>
        <w:t xml:space="preserve"> - </w:t>
      </w:r>
      <w:r w:rsidRPr="00B73BF7">
        <w:rPr>
          <w:rFonts w:cstheme="minorHAnsi"/>
          <w:sz w:val="20"/>
          <w:szCs w:val="20"/>
        </w:rPr>
        <w:fldChar w:fldCharType="end"/>
      </w:r>
      <w:r w:rsidRPr="00B73BF7">
        <w:rPr>
          <w:rFonts w:cstheme="minorHAnsi"/>
          <w:sz w:val="20"/>
          <w:szCs w:val="20"/>
        </w:rPr>
        <w:t>« règlement des litiges » ci-dessous.</w:t>
      </w:r>
    </w:p>
    <w:p w14:paraId="12F61683" w14:textId="77777777" w:rsidR="005F014E" w:rsidRPr="00A4687E" w:rsidRDefault="005F014E" w:rsidP="00695710">
      <w:pPr>
        <w:pStyle w:val="Titre2"/>
      </w:pPr>
      <w:bookmarkStart w:id="112" w:name="_Toc180155083"/>
      <w:bookmarkStart w:id="113" w:name="_Toc329122224"/>
      <w:bookmarkStart w:id="114" w:name="_Toc479695065"/>
      <w:bookmarkStart w:id="115" w:name="_Toc488050905"/>
      <w:bookmarkStart w:id="116" w:name="_Ref116480581"/>
      <w:bookmarkStart w:id="117" w:name="_Ref116480611"/>
      <w:bookmarkStart w:id="118" w:name="_Ref116480641"/>
      <w:bookmarkStart w:id="119" w:name="_Ref140584909"/>
      <w:r w:rsidRPr="00FE4B34">
        <w:t>Pénalités</w:t>
      </w:r>
      <w:bookmarkEnd w:id="112"/>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20" w:name="_Toc180155084"/>
      <w:r w:rsidRPr="00A4687E">
        <w:rPr>
          <w:rFonts w:eastAsiaTheme="minorHAnsi" w:cstheme="minorHAnsi"/>
          <w:i/>
          <w:iCs/>
          <w:color w:val="auto"/>
        </w:rPr>
        <w:t>Pénalité de retard</w:t>
      </w:r>
      <w:bookmarkEnd w:id="113"/>
      <w:bookmarkEnd w:id="114"/>
      <w:bookmarkEnd w:id="115"/>
      <w:bookmarkEnd w:id="116"/>
      <w:bookmarkEnd w:id="117"/>
      <w:bookmarkEnd w:id="118"/>
      <w:bookmarkEnd w:id="119"/>
      <w:bookmarkEnd w:id="120"/>
    </w:p>
    <w:p w14:paraId="34D25DFD" w14:textId="77777777" w:rsidR="00341351" w:rsidRPr="00341351" w:rsidRDefault="00341351" w:rsidP="00341351">
      <w:pPr>
        <w:spacing w:after="120"/>
        <w:jc w:val="both"/>
        <w:rPr>
          <w:rFonts w:cstheme="minorHAnsi"/>
          <w:sz w:val="20"/>
          <w:szCs w:val="20"/>
        </w:rPr>
      </w:pPr>
      <w:r w:rsidRPr="00341351">
        <w:rPr>
          <w:rFonts w:cstheme="minorHAnsi"/>
          <w:sz w:val="20"/>
          <w:szCs w:val="20"/>
        </w:rPr>
        <w:t xml:space="preserve">Lorsque le délai contractuel d'exécution ou de livraison est dépassé, par le fait du titulaire, celui-ci encourt, par jour de retard et sans mise en demeure préalable, les pénalités suivantes : </w:t>
      </w:r>
    </w:p>
    <w:p w14:paraId="0BAFDC85" w14:textId="5A28993E" w:rsid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Retard dans la livraison des produits ou l’exécution des prestations supérieur à 30 minutes</w:t>
      </w:r>
      <w:r>
        <w:rPr>
          <w:rFonts w:cstheme="minorHAnsi"/>
          <w:sz w:val="20"/>
          <w:szCs w:val="20"/>
        </w:rPr>
        <w:t> :</w:t>
      </w:r>
      <w:r w:rsidR="009D1E30">
        <w:rPr>
          <w:rFonts w:cstheme="minorHAnsi"/>
          <w:sz w:val="20"/>
          <w:szCs w:val="20"/>
        </w:rPr>
        <w:t xml:space="preserve"> </w:t>
      </w:r>
      <w:r w:rsidRPr="00341351">
        <w:rPr>
          <w:rFonts w:cstheme="minorHAnsi"/>
          <w:sz w:val="20"/>
          <w:szCs w:val="20"/>
        </w:rPr>
        <w:t>par rapport à l’horaire de démarrage : 10% du montant de la commande puis 5% par demi-heure supplémentaire.</w:t>
      </w:r>
    </w:p>
    <w:p w14:paraId="6D837807" w14:textId="3F61F2C0" w:rsidR="00341351" w:rsidRDefault="00341351" w:rsidP="00341351">
      <w:pPr>
        <w:pStyle w:val="Paragraphedeliste"/>
        <w:spacing w:after="120"/>
        <w:jc w:val="both"/>
        <w:rPr>
          <w:rFonts w:cstheme="minorHAnsi"/>
          <w:sz w:val="20"/>
          <w:szCs w:val="20"/>
        </w:rPr>
      </w:pPr>
      <w:r w:rsidRPr="00341351">
        <w:rPr>
          <w:rFonts w:cstheme="minorHAnsi"/>
          <w:sz w:val="20"/>
          <w:szCs w:val="20"/>
        </w:rPr>
        <w:t>Absence de paiement pour tout retard supérieur à 2h (non cumulable avec les pénalités)</w:t>
      </w:r>
      <w:r w:rsidR="0064630D">
        <w:rPr>
          <w:rFonts w:cstheme="minorHAnsi"/>
          <w:sz w:val="20"/>
          <w:szCs w:val="20"/>
        </w:rPr>
        <w:t>.</w:t>
      </w:r>
    </w:p>
    <w:p w14:paraId="2DF251FA" w14:textId="77777777" w:rsidR="00341351" w:rsidRPr="00341351" w:rsidRDefault="00341351" w:rsidP="00341351">
      <w:pPr>
        <w:pStyle w:val="Paragraphedeliste"/>
        <w:spacing w:after="120"/>
        <w:jc w:val="both"/>
        <w:rPr>
          <w:rFonts w:cstheme="minorHAnsi"/>
          <w:sz w:val="20"/>
          <w:szCs w:val="20"/>
        </w:rPr>
      </w:pPr>
    </w:p>
    <w:p w14:paraId="4A4AC0D1" w14:textId="01497990"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 xml:space="preserve">Retard par rapport au délai de 3 jours ouvrés de réponse à demande de devis : </w:t>
      </w:r>
      <w:r w:rsidRPr="00341351">
        <w:rPr>
          <w:rFonts w:cstheme="minorHAnsi"/>
          <w:sz w:val="20"/>
          <w:szCs w:val="20"/>
        </w:rPr>
        <w:t>200 € par jour calendaire de retard</w:t>
      </w:r>
    </w:p>
    <w:p w14:paraId="67B55AF6" w14:textId="1200429F" w:rsidR="00341351" w:rsidRPr="00341351" w:rsidRDefault="00341351" w:rsidP="00341351">
      <w:pPr>
        <w:pStyle w:val="Titre3"/>
        <w:numPr>
          <w:ilvl w:val="2"/>
          <w:numId w:val="12"/>
        </w:numPr>
        <w:spacing w:before="240"/>
        <w:ind w:left="1984" w:hanging="360"/>
        <w:jc w:val="both"/>
        <w:rPr>
          <w:rFonts w:eastAsiaTheme="minorHAnsi" w:cstheme="minorHAnsi"/>
          <w:b w:val="0"/>
          <w:i/>
          <w:iCs/>
          <w:caps/>
          <w:color w:val="auto"/>
        </w:rPr>
      </w:pPr>
      <w:r w:rsidRPr="00341351">
        <w:rPr>
          <w:rFonts w:eastAsiaTheme="minorHAnsi" w:cstheme="minorHAnsi"/>
          <w:i/>
          <w:iCs/>
          <w:color w:val="auto"/>
        </w:rPr>
        <w:t xml:space="preserve"> Pénalité pour défaut d'exécution </w:t>
      </w:r>
    </w:p>
    <w:p w14:paraId="3AC23F4A" w14:textId="77777777" w:rsidR="00341351" w:rsidRPr="00341351" w:rsidRDefault="00341351" w:rsidP="00341351">
      <w:pPr>
        <w:spacing w:after="120"/>
        <w:jc w:val="both"/>
        <w:rPr>
          <w:rFonts w:cstheme="minorHAnsi"/>
          <w:sz w:val="20"/>
          <w:szCs w:val="20"/>
        </w:rPr>
      </w:pPr>
      <w:r w:rsidRPr="00341351">
        <w:rPr>
          <w:rFonts w:cstheme="minorHAnsi"/>
          <w:sz w:val="20"/>
          <w:szCs w:val="20"/>
        </w:rPr>
        <w:t>En cas de non-conformité du fait du titulaire, celui-ci encourt sans mise en demeure préalable, les pénalités suivantes : </w:t>
      </w:r>
    </w:p>
    <w:p w14:paraId="2E58FA15" w14:textId="28A3CFEB" w:rsidR="00341351" w:rsidRPr="00341351" w:rsidRDefault="00341351" w:rsidP="00341351">
      <w:pPr>
        <w:pStyle w:val="Paragraphedeliste"/>
        <w:numPr>
          <w:ilvl w:val="0"/>
          <w:numId w:val="8"/>
        </w:numPr>
        <w:spacing w:after="120"/>
        <w:jc w:val="both"/>
        <w:rPr>
          <w:rFonts w:cstheme="minorHAnsi"/>
          <w:sz w:val="20"/>
          <w:szCs w:val="20"/>
        </w:rPr>
      </w:pPr>
      <w:r w:rsidRPr="00341351">
        <w:rPr>
          <w:rFonts w:cstheme="minorHAnsi"/>
          <w:b/>
          <w:bCs/>
          <w:sz w:val="20"/>
          <w:szCs w:val="20"/>
        </w:rPr>
        <w:t>Commande (s) non complète(s) (oubli de produit/prestation)</w:t>
      </w:r>
      <w:r w:rsidRPr="00341351">
        <w:rPr>
          <w:rFonts w:cstheme="minorHAnsi"/>
          <w:sz w:val="20"/>
          <w:szCs w:val="20"/>
        </w:rPr>
        <w:t> : Non-paiement des prestations concernées + 10% de leur montant</w:t>
      </w:r>
    </w:p>
    <w:p w14:paraId="53BFE966" w14:textId="77777777" w:rsidR="009D4754" w:rsidRPr="009D4754" w:rsidRDefault="00341351" w:rsidP="009D4754">
      <w:pPr>
        <w:pStyle w:val="Paragraphedeliste"/>
        <w:numPr>
          <w:ilvl w:val="0"/>
          <w:numId w:val="8"/>
        </w:numPr>
        <w:spacing w:after="120"/>
        <w:jc w:val="both"/>
        <w:rPr>
          <w:rFonts w:cstheme="minorHAnsi"/>
          <w:sz w:val="20"/>
          <w:szCs w:val="20"/>
        </w:rPr>
      </w:pPr>
      <w:r w:rsidRPr="00341351">
        <w:rPr>
          <w:rFonts w:cstheme="minorHAnsi"/>
          <w:b/>
          <w:bCs/>
          <w:sz w:val="20"/>
          <w:szCs w:val="20"/>
        </w:rPr>
        <w:t xml:space="preserve"> Non-conformité ou défectuosité des produits livrés/ prestations exécutées par rapport aux produits /prestations commandés</w:t>
      </w:r>
      <w:r w:rsidRPr="00341351">
        <w:rPr>
          <w:rFonts w:cstheme="minorHAnsi"/>
          <w:sz w:val="20"/>
          <w:szCs w:val="20"/>
        </w:rPr>
        <w:t xml:space="preserve"> : Non-paiement des prestations concernées + 5% de leur montant</w:t>
      </w:r>
    </w:p>
    <w:p w14:paraId="69792826" w14:textId="5E7494D5" w:rsidR="003F5684" w:rsidRPr="009D4754" w:rsidRDefault="003F5684" w:rsidP="009D4754">
      <w:pPr>
        <w:pStyle w:val="Paragraphedeliste"/>
        <w:numPr>
          <w:ilvl w:val="0"/>
          <w:numId w:val="8"/>
        </w:numPr>
        <w:spacing w:after="120"/>
        <w:jc w:val="both"/>
        <w:rPr>
          <w:rFonts w:cstheme="minorHAnsi"/>
          <w:sz w:val="20"/>
          <w:szCs w:val="20"/>
        </w:rPr>
      </w:pPr>
      <w:r w:rsidRPr="009D4754">
        <w:rPr>
          <w:rFonts w:cstheme="minorHAnsi"/>
          <w:b/>
          <w:bCs/>
          <w:sz w:val="20"/>
          <w:szCs w:val="20"/>
        </w:rPr>
        <w:t>Absence de reprise des déchets</w:t>
      </w:r>
      <w:r w:rsidR="009D4754">
        <w:rPr>
          <w:rFonts w:cstheme="minorHAnsi"/>
          <w:b/>
          <w:bCs/>
          <w:sz w:val="20"/>
          <w:szCs w:val="20"/>
        </w:rPr>
        <w:t xml:space="preserve"> : </w:t>
      </w:r>
      <w:r w:rsidR="009D4754" w:rsidRPr="009D4754">
        <w:rPr>
          <w:rFonts w:cstheme="minorHAnsi"/>
          <w:sz w:val="20"/>
          <w:szCs w:val="20"/>
        </w:rPr>
        <w:t>Pénalité de 10% du montant de la commande</w:t>
      </w:r>
    </w:p>
    <w:p w14:paraId="73C3194C" w14:textId="77777777" w:rsidR="00341351" w:rsidRPr="00341351" w:rsidRDefault="00341351" w:rsidP="00341351">
      <w:pPr>
        <w:spacing w:after="120"/>
        <w:jc w:val="both"/>
        <w:rPr>
          <w:rFonts w:cstheme="minorHAnsi"/>
          <w:sz w:val="20"/>
          <w:szCs w:val="20"/>
        </w:rPr>
      </w:pPr>
    </w:p>
    <w:p w14:paraId="24E9C53E" w14:textId="6A2DCCE8" w:rsidR="00C32CDD" w:rsidRDefault="005F014E" w:rsidP="00C32CDD">
      <w:pPr>
        <w:pStyle w:val="Titre3"/>
        <w:numPr>
          <w:ilvl w:val="2"/>
          <w:numId w:val="12"/>
        </w:numPr>
        <w:spacing w:before="240"/>
        <w:ind w:left="1984" w:hanging="360"/>
        <w:jc w:val="both"/>
        <w:rPr>
          <w:rFonts w:eastAsiaTheme="minorHAnsi" w:cstheme="minorHAnsi"/>
          <w:i/>
          <w:iCs/>
          <w:color w:val="auto"/>
        </w:rPr>
      </w:pPr>
      <w:bookmarkStart w:id="121" w:name="_Toc329122225"/>
      <w:bookmarkStart w:id="122" w:name="_Toc488050906"/>
      <w:bookmarkStart w:id="123" w:name="_Ref140584935"/>
      <w:bookmarkStart w:id="124" w:name="_Toc180155085"/>
      <w:r w:rsidRPr="00C32CDD">
        <w:rPr>
          <w:rFonts w:eastAsiaTheme="minorHAnsi" w:cstheme="minorHAnsi"/>
          <w:i/>
          <w:iCs/>
          <w:color w:val="auto"/>
        </w:rPr>
        <w:lastRenderedPageBreak/>
        <w:t>Pé</w:t>
      </w:r>
      <w:r w:rsidRPr="00A4687E">
        <w:rPr>
          <w:rFonts w:eastAsiaTheme="minorHAnsi" w:cstheme="minorHAnsi"/>
          <w:i/>
          <w:iCs/>
          <w:color w:val="auto"/>
        </w:rPr>
        <w:t>nalités</w:t>
      </w:r>
      <w:bookmarkStart w:id="125" w:name="_Toc329122226"/>
      <w:bookmarkStart w:id="126" w:name="_Toc479695066"/>
      <w:bookmarkEnd w:id="121"/>
      <w:r w:rsidRPr="00A4687E">
        <w:rPr>
          <w:rFonts w:eastAsiaTheme="minorHAnsi" w:cstheme="minorHAnsi"/>
          <w:i/>
          <w:iCs/>
          <w:color w:val="auto"/>
        </w:rPr>
        <w:t xml:space="preserve"> diverses</w:t>
      </w:r>
      <w:bookmarkEnd w:id="122"/>
      <w:bookmarkEnd w:id="125"/>
      <w:bookmarkEnd w:id="126"/>
      <w:r w:rsidRPr="00A4687E">
        <w:rPr>
          <w:rFonts w:eastAsiaTheme="minorHAnsi" w:cstheme="minorHAnsi"/>
          <w:i/>
          <w:iCs/>
          <w:color w:val="auto"/>
        </w:rPr>
        <w:t xml:space="preserve"> </w:t>
      </w:r>
      <w:bookmarkStart w:id="127" w:name="_Toc180155091"/>
      <w:bookmarkStart w:id="128" w:name="_Toc329122227"/>
      <w:bookmarkEnd w:id="123"/>
      <w:bookmarkEnd w:id="124"/>
    </w:p>
    <w:p w14:paraId="702EF43D" w14:textId="77777777" w:rsidR="00C32CDD" w:rsidRDefault="00C32CDD" w:rsidP="00C32CDD"/>
    <w:tbl>
      <w:tblPr>
        <w:tblStyle w:val="Grilledutableau"/>
        <w:tblW w:w="0" w:type="auto"/>
        <w:tblLook w:val="04A0" w:firstRow="1" w:lastRow="0" w:firstColumn="1" w:lastColumn="0" w:noHBand="0" w:noVBand="1"/>
      </w:tblPr>
      <w:tblGrid>
        <w:gridCol w:w="2405"/>
        <w:gridCol w:w="1843"/>
        <w:gridCol w:w="1276"/>
        <w:gridCol w:w="4105"/>
      </w:tblGrid>
      <w:tr w:rsidR="00A26620" w14:paraId="4510DE99" w14:textId="77777777" w:rsidTr="00A26620">
        <w:tc>
          <w:tcPr>
            <w:tcW w:w="2405" w:type="dxa"/>
            <w:shd w:val="clear" w:color="auto" w:fill="BFBFBF" w:themeFill="background1" w:themeFillShade="BF"/>
            <w:vAlign w:val="center"/>
          </w:tcPr>
          <w:p w14:paraId="0D029F39" w14:textId="08DE5CA6" w:rsidR="00A26620" w:rsidRPr="00A26620" w:rsidRDefault="00A26620" w:rsidP="00A26620">
            <w:pPr>
              <w:jc w:val="center"/>
              <w:rPr>
                <w:rFonts w:cstheme="minorHAnsi"/>
                <w:b/>
                <w:bCs/>
                <w:sz w:val="20"/>
                <w:szCs w:val="20"/>
              </w:rPr>
            </w:pPr>
            <w:r w:rsidRPr="00A26620">
              <w:rPr>
                <w:rFonts w:cstheme="minorHAnsi"/>
                <w:b/>
                <w:bCs/>
                <w:sz w:val="20"/>
                <w:szCs w:val="20"/>
              </w:rPr>
              <w:t>Pénalités</w:t>
            </w:r>
          </w:p>
        </w:tc>
        <w:tc>
          <w:tcPr>
            <w:tcW w:w="1843" w:type="dxa"/>
            <w:shd w:val="clear" w:color="auto" w:fill="BFBFBF" w:themeFill="background1" w:themeFillShade="BF"/>
            <w:vAlign w:val="center"/>
          </w:tcPr>
          <w:p w14:paraId="38A31111" w14:textId="611B0173" w:rsidR="00A26620" w:rsidRPr="00A26620" w:rsidRDefault="00A26620" w:rsidP="00A26620">
            <w:pPr>
              <w:jc w:val="center"/>
              <w:rPr>
                <w:rFonts w:cstheme="minorHAnsi"/>
                <w:b/>
                <w:bCs/>
                <w:sz w:val="20"/>
                <w:szCs w:val="20"/>
              </w:rPr>
            </w:pPr>
            <w:r w:rsidRPr="00A26620">
              <w:rPr>
                <w:rFonts w:cstheme="minorHAnsi"/>
                <w:b/>
                <w:bCs/>
                <w:sz w:val="20"/>
                <w:szCs w:val="20"/>
              </w:rPr>
              <w:t>Occurrence</w:t>
            </w:r>
          </w:p>
        </w:tc>
        <w:tc>
          <w:tcPr>
            <w:tcW w:w="1276" w:type="dxa"/>
            <w:shd w:val="clear" w:color="auto" w:fill="BFBFBF" w:themeFill="background1" w:themeFillShade="BF"/>
            <w:vAlign w:val="center"/>
          </w:tcPr>
          <w:p w14:paraId="63741BD0" w14:textId="1FD6982A" w:rsidR="00A26620" w:rsidRPr="00A26620" w:rsidRDefault="00A26620" w:rsidP="00A26620">
            <w:pPr>
              <w:jc w:val="center"/>
              <w:rPr>
                <w:rFonts w:cstheme="minorHAnsi"/>
                <w:b/>
                <w:bCs/>
                <w:sz w:val="20"/>
                <w:szCs w:val="20"/>
              </w:rPr>
            </w:pPr>
            <w:r w:rsidRPr="00A26620">
              <w:rPr>
                <w:rFonts w:cstheme="minorHAnsi"/>
                <w:b/>
                <w:bCs/>
                <w:sz w:val="20"/>
                <w:szCs w:val="20"/>
              </w:rPr>
              <w:t>Valeurs</w:t>
            </w:r>
          </w:p>
        </w:tc>
        <w:tc>
          <w:tcPr>
            <w:tcW w:w="4105" w:type="dxa"/>
            <w:shd w:val="clear" w:color="auto" w:fill="BFBFBF" w:themeFill="background1" w:themeFillShade="BF"/>
            <w:vAlign w:val="center"/>
          </w:tcPr>
          <w:p w14:paraId="62D29E54" w14:textId="15B5330C" w:rsidR="00A26620" w:rsidRPr="00A26620" w:rsidRDefault="00A26620" w:rsidP="00A26620">
            <w:pPr>
              <w:jc w:val="center"/>
              <w:rPr>
                <w:rFonts w:cstheme="minorHAnsi"/>
                <w:b/>
                <w:bCs/>
                <w:sz w:val="20"/>
                <w:szCs w:val="20"/>
              </w:rPr>
            </w:pPr>
            <w:r w:rsidRPr="00A26620">
              <w:rPr>
                <w:rFonts w:cstheme="minorHAnsi"/>
                <w:b/>
                <w:bCs/>
                <w:sz w:val="20"/>
                <w:szCs w:val="20"/>
              </w:rPr>
              <w:t>Précisions</w:t>
            </w:r>
          </w:p>
        </w:tc>
      </w:tr>
      <w:tr w:rsidR="00A26620" w14:paraId="136A70AD" w14:textId="77777777" w:rsidTr="00A26620">
        <w:tc>
          <w:tcPr>
            <w:tcW w:w="2405" w:type="dxa"/>
          </w:tcPr>
          <w:p w14:paraId="3F9958E3" w14:textId="18052FE3" w:rsidR="00A26620" w:rsidRPr="00A26620" w:rsidRDefault="00A26620" w:rsidP="00C32CDD">
            <w:pPr>
              <w:rPr>
                <w:rFonts w:cstheme="minorHAnsi"/>
                <w:sz w:val="20"/>
                <w:szCs w:val="20"/>
              </w:rPr>
            </w:pPr>
            <w:r w:rsidRPr="00A26620">
              <w:rPr>
                <w:rFonts w:cstheme="minorHAnsi"/>
                <w:sz w:val="20"/>
                <w:szCs w:val="20"/>
              </w:rPr>
              <w:t>Commande(s) non complète(s) ne pouvant être complétée à temps</w:t>
            </w:r>
          </w:p>
        </w:tc>
        <w:tc>
          <w:tcPr>
            <w:tcW w:w="1843" w:type="dxa"/>
          </w:tcPr>
          <w:p w14:paraId="78F3D33B" w14:textId="459D1411" w:rsidR="00A26620" w:rsidRPr="00A26620" w:rsidRDefault="00A26620" w:rsidP="00C32CDD">
            <w:pPr>
              <w:rPr>
                <w:rFonts w:cstheme="minorHAnsi"/>
                <w:sz w:val="20"/>
                <w:szCs w:val="20"/>
              </w:rPr>
            </w:pPr>
            <w:r w:rsidRPr="00A26620">
              <w:rPr>
                <w:rFonts w:cstheme="minorHAnsi"/>
                <w:sz w:val="20"/>
                <w:szCs w:val="20"/>
              </w:rPr>
              <w:t>Forfaitaire</w:t>
            </w:r>
          </w:p>
        </w:tc>
        <w:tc>
          <w:tcPr>
            <w:tcW w:w="1276" w:type="dxa"/>
          </w:tcPr>
          <w:p w14:paraId="167C6CAD" w14:textId="462B4820"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D975837" w14:textId="4D969280" w:rsidR="009D2AA2" w:rsidRDefault="00A26620" w:rsidP="00C32CDD">
            <w:pPr>
              <w:rPr>
                <w:rFonts w:cstheme="minorHAnsi"/>
                <w:sz w:val="20"/>
                <w:szCs w:val="20"/>
              </w:rPr>
            </w:pPr>
            <w:r w:rsidRPr="00A26620">
              <w:rPr>
                <w:rFonts w:cstheme="minorHAnsi"/>
                <w:sz w:val="20"/>
                <w:szCs w:val="20"/>
              </w:rPr>
              <w:t>Si la commande ne peut pas être complétée : non-paiement des prestations concernées + 10% de leur valeur</w:t>
            </w:r>
            <w:r>
              <w:rPr>
                <w:rFonts w:cstheme="minorHAnsi"/>
                <w:sz w:val="20"/>
                <w:szCs w:val="20"/>
              </w:rPr>
              <w:t xml:space="preserve">. </w:t>
            </w:r>
          </w:p>
          <w:p w14:paraId="22AB8AED" w14:textId="77777777" w:rsidR="009D2AA2" w:rsidRDefault="00A26620" w:rsidP="00C32CDD">
            <w:pPr>
              <w:rPr>
                <w:rFonts w:cstheme="minorHAnsi"/>
                <w:sz w:val="20"/>
                <w:szCs w:val="20"/>
              </w:rPr>
            </w:pPr>
            <w:r w:rsidRPr="00A26620">
              <w:rPr>
                <w:rFonts w:cstheme="minorHAnsi"/>
                <w:sz w:val="20"/>
                <w:szCs w:val="20"/>
              </w:rPr>
              <w:t xml:space="preserve">Si la commande peut être complétée : </w:t>
            </w:r>
          </w:p>
          <w:p w14:paraId="045D02E9" w14:textId="25863756" w:rsidR="009D2AA2" w:rsidRPr="009D2AA2" w:rsidRDefault="00A26620" w:rsidP="009D2AA2">
            <w:pPr>
              <w:pStyle w:val="Paragraphedeliste"/>
              <w:numPr>
                <w:ilvl w:val="0"/>
                <w:numId w:val="8"/>
              </w:numPr>
              <w:rPr>
                <w:rFonts w:cstheme="minorHAnsi"/>
                <w:sz w:val="20"/>
                <w:szCs w:val="20"/>
              </w:rPr>
            </w:pPr>
            <w:r w:rsidRPr="009D2AA2">
              <w:rPr>
                <w:rFonts w:cstheme="minorHAnsi"/>
                <w:sz w:val="20"/>
                <w:szCs w:val="20"/>
              </w:rPr>
              <w:t xml:space="preserve">retard &gt; 30 minutes par rapport à l’horaire de démarrage : 10% de la valeur des prestations en retard </w:t>
            </w:r>
          </w:p>
          <w:p w14:paraId="3CFB6550" w14:textId="74D1F548" w:rsidR="00A26620" w:rsidRPr="009D2AA2" w:rsidRDefault="00A26620" w:rsidP="009D2AA2">
            <w:pPr>
              <w:pStyle w:val="Paragraphedeliste"/>
              <w:numPr>
                <w:ilvl w:val="0"/>
                <w:numId w:val="8"/>
              </w:numPr>
              <w:rPr>
                <w:rFonts w:cstheme="minorHAnsi"/>
                <w:sz w:val="20"/>
                <w:szCs w:val="20"/>
              </w:rPr>
            </w:pPr>
            <w:r w:rsidRPr="009D2AA2">
              <w:rPr>
                <w:rFonts w:cstheme="minorHAnsi"/>
                <w:sz w:val="20"/>
                <w:szCs w:val="20"/>
              </w:rPr>
              <w:t>retard &gt; 60 minutes par rapport à l’horaire de démarrage : 30% de la valeur des prestations en retard</w:t>
            </w:r>
          </w:p>
        </w:tc>
      </w:tr>
      <w:tr w:rsidR="00A26620" w14:paraId="08FC8C68" w14:textId="77777777" w:rsidTr="00A26620">
        <w:tc>
          <w:tcPr>
            <w:tcW w:w="2405" w:type="dxa"/>
          </w:tcPr>
          <w:p w14:paraId="5C4333F6" w14:textId="3B4901AD" w:rsidR="00A26620" w:rsidRPr="00A26620" w:rsidRDefault="00A26620" w:rsidP="00C32CDD">
            <w:pPr>
              <w:rPr>
                <w:rFonts w:cstheme="minorHAnsi"/>
                <w:sz w:val="20"/>
                <w:szCs w:val="20"/>
              </w:rPr>
            </w:pPr>
            <w:r w:rsidRPr="00A26620">
              <w:rPr>
                <w:rFonts w:cstheme="minorHAnsi"/>
                <w:sz w:val="20"/>
                <w:szCs w:val="20"/>
              </w:rPr>
              <w:t>Transmission des statistiques de consommation</w:t>
            </w:r>
          </w:p>
        </w:tc>
        <w:tc>
          <w:tcPr>
            <w:tcW w:w="1843" w:type="dxa"/>
          </w:tcPr>
          <w:p w14:paraId="192D5224" w14:textId="7F17215E" w:rsidR="00A26620" w:rsidRPr="00A26620" w:rsidRDefault="00A26620" w:rsidP="00C32CDD">
            <w:pPr>
              <w:rPr>
                <w:rFonts w:cstheme="minorHAnsi"/>
                <w:sz w:val="20"/>
                <w:szCs w:val="20"/>
              </w:rPr>
            </w:pPr>
            <w:r w:rsidRPr="00A26620">
              <w:rPr>
                <w:rFonts w:cstheme="minorHAnsi"/>
                <w:sz w:val="20"/>
                <w:szCs w:val="20"/>
              </w:rPr>
              <w:t>Journalière</w:t>
            </w:r>
          </w:p>
        </w:tc>
        <w:tc>
          <w:tcPr>
            <w:tcW w:w="1276" w:type="dxa"/>
          </w:tcPr>
          <w:p w14:paraId="1ED012AE" w14:textId="1E52B7CA" w:rsidR="00A26620" w:rsidRPr="00A26620" w:rsidRDefault="00A26620" w:rsidP="00A26620">
            <w:pPr>
              <w:jc w:val="center"/>
              <w:rPr>
                <w:rFonts w:cstheme="minorHAnsi"/>
                <w:sz w:val="20"/>
                <w:szCs w:val="20"/>
              </w:rPr>
            </w:pPr>
            <w:r>
              <w:rPr>
                <w:rFonts w:cstheme="minorHAnsi"/>
                <w:sz w:val="20"/>
                <w:szCs w:val="20"/>
              </w:rPr>
              <w:t>50 €</w:t>
            </w:r>
          </w:p>
        </w:tc>
        <w:tc>
          <w:tcPr>
            <w:tcW w:w="4105" w:type="dxa"/>
          </w:tcPr>
          <w:p w14:paraId="7AB4E686" w14:textId="24A31101" w:rsidR="00A26620" w:rsidRPr="00A26620" w:rsidRDefault="00A26620" w:rsidP="00C32CDD">
            <w:pPr>
              <w:rPr>
                <w:rFonts w:cstheme="minorHAnsi"/>
                <w:sz w:val="20"/>
                <w:szCs w:val="20"/>
              </w:rPr>
            </w:pPr>
            <w:r w:rsidRPr="00A26620">
              <w:rPr>
                <w:rFonts w:cstheme="minorHAnsi"/>
                <w:sz w:val="20"/>
                <w:szCs w:val="20"/>
              </w:rPr>
              <w:t>50 euros par jour calendaire de retard si supérieur à 5 jours ouvrés par rapport à la fréquence semestrielle visée au présent document.</w:t>
            </w:r>
          </w:p>
        </w:tc>
      </w:tr>
      <w:tr w:rsidR="00A26620" w14:paraId="0776267E" w14:textId="77777777" w:rsidTr="00A26620">
        <w:tc>
          <w:tcPr>
            <w:tcW w:w="2405" w:type="dxa"/>
          </w:tcPr>
          <w:p w14:paraId="212A9885" w14:textId="4873AC85" w:rsidR="00A26620" w:rsidRPr="00A26620" w:rsidRDefault="00A26620" w:rsidP="00C32CDD">
            <w:pPr>
              <w:rPr>
                <w:rFonts w:cstheme="minorHAnsi"/>
                <w:sz w:val="20"/>
                <w:szCs w:val="20"/>
              </w:rPr>
            </w:pPr>
            <w:r w:rsidRPr="00A26620">
              <w:rPr>
                <w:rFonts w:cstheme="minorHAnsi"/>
                <w:sz w:val="20"/>
                <w:szCs w:val="20"/>
              </w:rPr>
              <w:t>Pénalité pour défaut de qualité</w:t>
            </w:r>
            <w:r w:rsidR="0064630D">
              <w:rPr>
                <w:rFonts w:cstheme="minorHAnsi"/>
                <w:sz w:val="20"/>
                <w:szCs w:val="20"/>
              </w:rPr>
              <w:t xml:space="preserve"> de la prestation (produits, et services)</w:t>
            </w:r>
          </w:p>
        </w:tc>
        <w:tc>
          <w:tcPr>
            <w:tcW w:w="1843" w:type="dxa"/>
          </w:tcPr>
          <w:p w14:paraId="7A29F942" w14:textId="40AEC5BB" w:rsidR="00A26620" w:rsidRPr="00A26620" w:rsidRDefault="009D4754" w:rsidP="00C32CDD">
            <w:pPr>
              <w:rPr>
                <w:rFonts w:cstheme="minorHAnsi"/>
                <w:sz w:val="20"/>
                <w:szCs w:val="20"/>
              </w:rPr>
            </w:pPr>
            <w:r>
              <w:rPr>
                <w:rFonts w:cstheme="minorHAnsi"/>
                <w:sz w:val="20"/>
                <w:szCs w:val="20"/>
              </w:rPr>
              <w:t>Forfaitaire</w:t>
            </w:r>
          </w:p>
        </w:tc>
        <w:tc>
          <w:tcPr>
            <w:tcW w:w="1276" w:type="dxa"/>
          </w:tcPr>
          <w:p w14:paraId="008F51AE" w14:textId="5C8E0FE5"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74C5C1A" w14:textId="35E3D5D6" w:rsidR="00A26620" w:rsidRPr="00A26620" w:rsidRDefault="00A26620" w:rsidP="00C32CDD">
            <w:pPr>
              <w:rPr>
                <w:rFonts w:cstheme="minorHAnsi"/>
                <w:sz w:val="20"/>
                <w:szCs w:val="20"/>
              </w:rPr>
            </w:pPr>
            <w:r w:rsidRPr="00A26620">
              <w:rPr>
                <w:rFonts w:cstheme="minorHAnsi"/>
                <w:sz w:val="20"/>
                <w:szCs w:val="20"/>
              </w:rPr>
              <w:t>Le pouvoir adjudicateur se réserve de procéder aléatoirement à une enquête de satisfaction client suivant la réalisation d’une prestation. Dans le cas où cette enquête aboutirait à un taux d’insatisfaction global supérieur ou égal à 50%, le titulaire peut se voir infliger une pénalité de 10% montant de la prestation.</w:t>
            </w:r>
          </w:p>
        </w:tc>
      </w:tr>
      <w:tr w:rsidR="004659D8" w14:paraId="65D301B6" w14:textId="77777777" w:rsidTr="00A26620">
        <w:tc>
          <w:tcPr>
            <w:tcW w:w="2405" w:type="dxa"/>
          </w:tcPr>
          <w:p w14:paraId="402D584D" w14:textId="278390C1" w:rsidR="003F5684" w:rsidRPr="003F5684" w:rsidRDefault="003F5684" w:rsidP="003F5684">
            <w:pPr>
              <w:spacing w:after="120"/>
              <w:jc w:val="both"/>
              <w:rPr>
                <w:rFonts w:cstheme="minorHAnsi"/>
                <w:sz w:val="20"/>
                <w:szCs w:val="20"/>
              </w:rPr>
            </w:pPr>
            <w:r w:rsidRPr="003F5684">
              <w:rPr>
                <w:rFonts w:cstheme="minorHAnsi"/>
                <w:sz w:val="20"/>
                <w:szCs w:val="20"/>
              </w:rPr>
              <w:t>Non</w:t>
            </w:r>
            <w:r w:rsidR="0064630D">
              <w:rPr>
                <w:rFonts w:cstheme="minorHAnsi"/>
                <w:sz w:val="20"/>
                <w:szCs w:val="20"/>
              </w:rPr>
              <w:t>-</w:t>
            </w:r>
            <w:r w:rsidRPr="003F5684">
              <w:rPr>
                <w:rFonts w:cstheme="minorHAnsi"/>
                <w:sz w:val="20"/>
                <w:szCs w:val="20"/>
              </w:rPr>
              <w:t xml:space="preserve">respect des prix </w:t>
            </w:r>
            <w:r>
              <w:rPr>
                <w:rFonts w:cstheme="minorHAnsi"/>
                <w:sz w:val="20"/>
                <w:szCs w:val="20"/>
              </w:rPr>
              <w:t xml:space="preserve">contractualisés, et/ou </w:t>
            </w:r>
            <w:r w:rsidRPr="003F5684">
              <w:rPr>
                <w:rFonts w:cstheme="minorHAnsi"/>
                <w:sz w:val="20"/>
                <w:szCs w:val="20"/>
              </w:rPr>
              <w:t xml:space="preserve">facturation </w:t>
            </w:r>
            <w:r w:rsidR="009D4754">
              <w:rPr>
                <w:rFonts w:cstheme="minorHAnsi"/>
                <w:sz w:val="20"/>
                <w:szCs w:val="20"/>
              </w:rPr>
              <w:t xml:space="preserve">non autorisée </w:t>
            </w:r>
            <w:r w:rsidRPr="003F5684">
              <w:rPr>
                <w:rFonts w:cstheme="minorHAnsi"/>
                <w:sz w:val="20"/>
                <w:szCs w:val="20"/>
              </w:rPr>
              <w:t>de prestations hors BPU</w:t>
            </w:r>
            <w:r>
              <w:rPr>
                <w:rFonts w:cstheme="minorHAnsi"/>
                <w:sz w:val="20"/>
                <w:szCs w:val="20"/>
              </w:rPr>
              <w:t xml:space="preserve"> </w:t>
            </w:r>
          </w:p>
          <w:p w14:paraId="750410EB" w14:textId="77777777" w:rsidR="004659D8" w:rsidRPr="00A26620" w:rsidRDefault="004659D8" w:rsidP="00C32CDD">
            <w:pPr>
              <w:rPr>
                <w:rFonts w:cstheme="minorHAnsi"/>
                <w:sz w:val="20"/>
                <w:szCs w:val="20"/>
              </w:rPr>
            </w:pPr>
          </w:p>
        </w:tc>
        <w:tc>
          <w:tcPr>
            <w:tcW w:w="1843" w:type="dxa"/>
          </w:tcPr>
          <w:p w14:paraId="380A04A7" w14:textId="2F9016A3" w:rsidR="004659D8" w:rsidRPr="00A26620" w:rsidRDefault="009D4754" w:rsidP="00C32CDD">
            <w:pPr>
              <w:rPr>
                <w:rFonts w:cstheme="minorHAnsi"/>
                <w:sz w:val="20"/>
                <w:szCs w:val="20"/>
              </w:rPr>
            </w:pPr>
            <w:r>
              <w:rPr>
                <w:rFonts w:cstheme="minorHAnsi"/>
                <w:sz w:val="20"/>
                <w:szCs w:val="20"/>
              </w:rPr>
              <w:t>Forfaitaire</w:t>
            </w:r>
          </w:p>
        </w:tc>
        <w:tc>
          <w:tcPr>
            <w:tcW w:w="1276" w:type="dxa"/>
          </w:tcPr>
          <w:p w14:paraId="7361491D" w14:textId="51F0FA38" w:rsidR="004659D8" w:rsidRDefault="009071C3" w:rsidP="00A26620">
            <w:pPr>
              <w:jc w:val="center"/>
              <w:rPr>
                <w:rFonts w:cstheme="minorHAnsi"/>
                <w:sz w:val="20"/>
                <w:szCs w:val="20"/>
              </w:rPr>
            </w:pPr>
            <w:r>
              <w:rPr>
                <w:rFonts w:cstheme="minorHAnsi"/>
                <w:sz w:val="20"/>
                <w:szCs w:val="20"/>
              </w:rPr>
              <w:t>%</w:t>
            </w:r>
          </w:p>
        </w:tc>
        <w:tc>
          <w:tcPr>
            <w:tcW w:w="4105" w:type="dxa"/>
          </w:tcPr>
          <w:p w14:paraId="763EE48E" w14:textId="457775F3" w:rsidR="004659D8" w:rsidRPr="00A26620" w:rsidRDefault="009D4754" w:rsidP="00C32CDD">
            <w:pPr>
              <w:rPr>
                <w:rFonts w:cstheme="minorHAnsi"/>
                <w:sz w:val="20"/>
                <w:szCs w:val="20"/>
              </w:rPr>
            </w:pPr>
            <w:r>
              <w:rPr>
                <w:rFonts w:cstheme="minorHAnsi"/>
                <w:sz w:val="20"/>
                <w:szCs w:val="20"/>
              </w:rPr>
              <w:t>L</w:t>
            </w:r>
            <w:r w:rsidRPr="00A26620">
              <w:rPr>
                <w:rFonts w:cstheme="minorHAnsi"/>
                <w:sz w:val="20"/>
                <w:szCs w:val="20"/>
              </w:rPr>
              <w:t xml:space="preserve">e titulaire peut se voir infliger une pénalité de </w:t>
            </w:r>
            <w:r>
              <w:rPr>
                <w:rFonts w:cstheme="minorHAnsi"/>
                <w:sz w:val="20"/>
                <w:szCs w:val="20"/>
              </w:rPr>
              <w:t>3</w:t>
            </w:r>
            <w:r w:rsidRPr="00A26620">
              <w:rPr>
                <w:rFonts w:cstheme="minorHAnsi"/>
                <w:sz w:val="20"/>
                <w:szCs w:val="20"/>
              </w:rPr>
              <w:t>0% montant de la prestation</w:t>
            </w:r>
          </w:p>
        </w:tc>
      </w:tr>
    </w:tbl>
    <w:p w14:paraId="13CA92DD" w14:textId="77777777" w:rsidR="00C32CDD" w:rsidRPr="00C32CDD" w:rsidRDefault="00C32CDD" w:rsidP="00C32CDD"/>
    <w:p w14:paraId="6383D6BD" w14:textId="2E8341B6" w:rsidR="005F014E" w:rsidRPr="006B600E" w:rsidRDefault="005F014E" w:rsidP="00695710">
      <w:pPr>
        <w:pStyle w:val="Titre2"/>
      </w:pPr>
      <w:r>
        <w:t>Sanctions</w:t>
      </w:r>
      <w:bookmarkEnd w:id="127"/>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29" w:name="_Toc180155092"/>
      <w:r w:rsidRPr="00806AE9">
        <w:rPr>
          <w:rFonts w:eastAsiaTheme="minorHAnsi" w:cstheme="minorHAnsi"/>
          <w:i/>
          <w:iCs/>
          <w:color w:val="auto"/>
        </w:rPr>
        <w:t>Travail dissimulé au sens des articles L8221-3 et suivants du code du travail</w:t>
      </w:r>
      <w:bookmarkEnd w:id="129"/>
    </w:p>
    <w:p w14:paraId="3A2EBEDE" w14:textId="369F461D" w:rsidR="005F014E" w:rsidRDefault="005F014E" w:rsidP="005F014E">
      <w:pPr>
        <w:jc w:val="both"/>
        <w:rPr>
          <w:rFonts w:cstheme="minorHAnsi"/>
          <w:sz w:val="20"/>
          <w:szCs w:val="20"/>
        </w:rPr>
      </w:pPr>
      <w:bookmarkStart w:id="130"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31" w:name="_Toc180155093"/>
      <w:bookmarkEnd w:id="130"/>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31"/>
    </w:p>
    <w:p w14:paraId="1A273BB8" w14:textId="323311BB"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E56370">
        <w:rPr>
          <w:rFonts w:cstheme="minorHAnsi"/>
          <w:sz w:val="20"/>
          <w:szCs w:val="20"/>
          <w:highlight w:val="yellow"/>
        </w:rPr>
        <w:fldChar w:fldCharType="begin"/>
      </w:r>
      <w:r w:rsidRPr="00E56370">
        <w:rPr>
          <w:rFonts w:cstheme="minorHAnsi"/>
          <w:sz w:val="20"/>
          <w:szCs w:val="20"/>
          <w:highlight w:val="yellow"/>
        </w:rPr>
        <w:instrText xml:space="preserve"> REF _Ref180394037 \r \h </w:instrText>
      </w:r>
      <w:r>
        <w:rPr>
          <w:rFonts w:cstheme="minorHAnsi"/>
          <w:sz w:val="20"/>
          <w:szCs w:val="20"/>
          <w:highlight w:val="yellow"/>
        </w:rPr>
        <w:instrText xml:space="preserve"> \* MERGEFORMAT </w:instrText>
      </w:r>
      <w:r w:rsidRPr="00E56370">
        <w:rPr>
          <w:rFonts w:cstheme="minorHAnsi"/>
          <w:sz w:val="20"/>
          <w:szCs w:val="20"/>
          <w:highlight w:val="yellow"/>
        </w:rPr>
      </w:r>
      <w:r w:rsidRPr="00E56370">
        <w:rPr>
          <w:rFonts w:cstheme="minorHAnsi"/>
          <w:sz w:val="20"/>
          <w:szCs w:val="20"/>
          <w:highlight w:val="yellow"/>
        </w:rPr>
        <w:fldChar w:fldCharType="separate"/>
      </w:r>
      <w:r w:rsidR="00B73BF7">
        <w:rPr>
          <w:rFonts w:cstheme="minorHAnsi"/>
          <w:sz w:val="20"/>
          <w:szCs w:val="20"/>
          <w:highlight w:val="yellow"/>
        </w:rPr>
        <w:t>19.1</w:t>
      </w:r>
      <w:r w:rsidRPr="00E56370">
        <w:rPr>
          <w:rFonts w:cstheme="minorHAnsi"/>
          <w:sz w:val="20"/>
          <w:szCs w:val="20"/>
          <w:highlight w:val="yellow"/>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32" w:name="_Ref178340968"/>
      <w:bookmarkStart w:id="133" w:name="_Toc180155094"/>
      <w:r w:rsidRPr="00806AE9">
        <w:rPr>
          <w:rFonts w:eastAsiaTheme="minorHAnsi" w:cstheme="minorHAnsi"/>
          <w:i/>
          <w:iCs/>
          <w:color w:val="auto"/>
        </w:rPr>
        <w:lastRenderedPageBreak/>
        <w:t>Résiliation pour faute du titulaire</w:t>
      </w:r>
      <w:bookmarkEnd w:id="132"/>
      <w:bookmarkEnd w:id="133"/>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27C85150"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34" w:name="_Toc180155097"/>
      <w:bookmarkStart w:id="135" w:name="_Toc201920411"/>
      <w:bookmarkEnd w:id="128"/>
      <w:r w:rsidRPr="000D58BD">
        <w:rPr>
          <w:rFonts w:cstheme="minorHAnsi"/>
          <w:sz w:val="32"/>
          <w:szCs w:val="32"/>
        </w:rPr>
        <w:t>CLAUSE DE RÉEXAMEN</w:t>
      </w:r>
      <w:bookmarkEnd w:id="134"/>
      <w:bookmarkEnd w:id="135"/>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327BC5A7" w:rsidR="009C0EB2" w:rsidRPr="00E4760B" w:rsidRDefault="009C0EB2" w:rsidP="00695710">
      <w:pPr>
        <w:pStyle w:val="Titre2"/>
      </w:pPr>
      <w:bookmarkStart w:id="136" w:name="_Toc180155098"/>
      <w:r w:rsidRPr="00E4760B">
        <w:t>Modification et/ou ajout</w:t>
      </w:r>
      <w:r w:rsidR="00912797">
        <w:t xml:space="preserve"> </w:t>
      </w:r>
      <w:r w:rsidRPr="00E4760B">
        <w:t>de prestation</w:t>
      </w:r>
      <w:bookmarkEnd w:id="136"/>
      <w:r w:rsidR="00912797">
        <w:t>s</w:t>
      </w:r>
    </w:p>
    <w:p w14:paraId="38B6B304" w14:textId="7C6D4B6F"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Les modifications et/ou ajouts rendus nécessaires suite à des évolutions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46198728"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 xml:space="preserve">La substitution de la prestation par une prestation </w:t>
      </w:r>
      <w:r w:rsidR="008B18C5">
        <w:rPr>
          <w:rFonts w:cstheme="minorHAnsi"/>
          <w:sz w:val="20"/>
          <w:szCs w:val="20"/>
        </w:rPr>
        <w:t xml:space="preserve">de </w:t>
      </w:r>
      <w:r w:rsidRPr="00416CFA">
        <w:rPr>
          <w:rFonts w:cstheme="minorHAnsi"/>
          <w:sz w:val="20"/>
          <w:szCs w:val="20"/>
        </w:rPr>
        <w:t>remplacement conforme aux spécifications fonctionnelles prévues au marché et a minima techniquement équivalent à la prestation proposé</w:t>
      </w:r>
      <w:r w:rsidR="008B18C5">
        <w:rPr>
          <w:rFonts w:cstheme="minorHAnsi"/>
          <w:sz w:val="20"/>
          <w:szCs w:val="20"/>
        </w:rPr>
        <w:t xml:space="preserve">e </w:t>
      </w:r>
      <w:r w:rsidRPr="00416CFA">
        <w:rPr>
          <w:rFonts w:cstheme="minorHAnsi"/>
          <w:sz w:val="20"/>
          <w:szCs w:val="20"/>
        </w:rPr>
        <w:t>initialement ;</w:t>
      </w:r>
    </w:p>
    <w:p w14:paraId="0665868B" w14:textId="5C62DD00"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Les modifications et/ou les ajouts rendus nécessaires suite à une évolution réglementaire et/ou normative ;</w:t>
      </w:r>
    </w:p>
    <w:p w14:paraId="64E039B0" w14:textId="60958D5F" w:rsidR="009C0EB2" w:rsidRPr="008B18C5" w:rsidRDefault="009C0EB2" w:rsidP="005B0A85">
      <w:pPr>
        <w:pStyle w:val="Paragraphedeliste"/>
        <w:numPr>
          <w:ilvl w:val="0"/>
          <w:numId w:val="38"/>
        </w:numPr>
        <w:jc w:val="both"/>
        <w:rPr>
          <w:rFonts w:cstheme="minorHAnsi"/>
          <w:sz w:val="20"/>
          <w:szCs w:val="20"/>
        </w:rPr>
      </w:pPr>
      <w:r w:rsidRPr="00416CFA">
        <w:rPr>
          <w:rFonts w:cstheme="minorHAnsi"/>
          <w:sz w:val="20"/>
          <w:szCs w:val="20"/>
        </w:rPr>
        <w:t xml:space="preserve">Les </w:t>
      </w:r>
      <w:r w:rsidRPr="008B18C5">
        <w:rPr>
          <w:rFonts w:cstheme="minorHAnsi"/>
          <w:sz w:val="20"/>
          <w:szCs w:val="20"/>
        </w:rPr>
        <w:t>modification et/ou ajouts rendus nécessaires à la bonne exécution du marché. La prestation est nécessaire à la bonne exécution du marché lorsqu’il permet de répondre à une évolution du besoin identifié par le pouvoir adjudicateur. La prestation n’était pas commercialisé</w:t>
      </w:r>
      <w:r w:rsidR="008B18C5" w:rsidRPr="008B18C5">
        <w:rPr>
          <w:rFonts w:cstheme="minorHAnsi"/>
          <w:sz w:val="20"/>
          <w:szCs w:val="20"/>
        </w:rPr>
        <w:t>e</w:t>
      </w:r>
      <w:r w:rsidRPr="008B18C5">
        <w:rPr>
          <w:rFonts w:cstheme="minorHAnsi"/>
          <w:sz w:val="20"/>
          <w:szCs w:val="20"/>
        </w:rPr>
        <w:t xml:space="preserve"> au moment du dépôt des offres du présent marché ou non mentionné(e) dans le bordereau de prix du présent marché.</w:t>
      </w:r>
    </w:p>
    <w:p w14:paraId="0911F47A" w14:textId="77777777" w:rsidR="009C0EB2" w:rsidRPr="008B18C5" w:rsidRDefault="009C0EB2" w:rsidP="009C0EB2">
      <w:pPr>
        <w:ind w:left="709"/>
        <w:jc w:val="both"/>
        <w:rPr>
          <w:rFonts w:cstheme="minorHAnsi"/>
          <w:sz w:val="20"/>
          <w:szCs w:val="20"/>
        </w:rPr>
      </w:pPr>
      <w:r w:rsidRPr="008B18C5">
        <w:rPr>
          <w:rFonts w:cstheme="minorHAnsi"/>
          <w:sz w:val="20"/>
          <w:szCs w:val="20"/>
        </w:rPr>
        <w:t>Sont notamment concernés :</w:t>
      </w:r>
    </w:p>
    <w:p w14:paraId="10DC9024" w14:textId="76ACDC8A" w:rsidR="009C0EB2" w:rsidRPr="008B18C5" w:rsidRDefault="009C0EB2"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hausse ou à la baisse du nombre de collaborateurs du Groupe CCI Paris Ile-de-France, utilisateurs des prestations objet du présent marché, ainsi que la diminution ou l’ajout du nombre de bureau(x) ;</w:t>
      </w:r>
    </w:p>
    <w:p w14:paraId="789261CF" w14:textId="46671FE5" w:rsidR="009C0EB2" w:rsidRPr="008B18C5" w:rsidRDefault="00833AAC" w:rsidP="005B0A85">
      <w:pPr>
        <w:pStyle w:val="Paragraphedeliste"/>
        <w:numPr>
          <w:ilvl w:val="0"/>
          <w:numId w:val="39"/>
        </w:numPr>
        <w:ind w:left="1134"/>
        <w:jc w:val="both"/>
        <w:rPr>
          <w:rFonts w:cstheme="minorHAnsi"/>
          <w:bCs/>
          <w:sz w:val="20"/>
          <w:szCs w:val="20"/>
        </w:rPr>
      </w:pPr>
      <w:r w:rsidRPr="008B18C5">
        <w:rPr>
          <w:rFonts w:cstheme="minorHAnsi"/>
          <w:bCs/>
          <w:sz w:val="20"/>
          <w:szCs w:val="20"/>
        </w:rPr>
        <w:t>Les évolutions liées à la diminution ou l’ajout de site(s)</w:t>
      </w:r>
    </w:p>
    <w:p w14:paraId="22BF2CE6" w14:textId="77777777" w:rsidR="009C0EB2" w:rsidRPr="00593E22" w:rsidRDefault="009C0EB2" w:rsidP="00695710">
      <w:pPr>
        <w:pStyle w:val="Titre2"/>
      </w:pPr>
      <w:bookmarkStart w:id="137" w:name="_Toc180155099"/>
      <w:r w:rsidRPr="00593E22">
        <w:t>Modalités de mise en œuvre des modifications</w:t>
      </w:r>
      <w:bookmarkEnd w:id="137"/>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01D0567F"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lastRenderedPageBreak/>
        <w:t>Si la modification indiquée ci-dessus a une incidence sur l’une des informations renseignées au bordereau de prix</w:t>
      </w:r>
      <w:r w:rsidR="008B18C5">
        <w:rPr>
          <w:rFonts w:cstheme="minorHAnsi"/>
          <w:b/>
          <w:bCs/>
          <w:sz w:val="20"/>
          <w:szCs w:val="20"/>
        </w:rPr>
        <w:t xml:space="preserve">, </w:t>
      </w:r>
      <w:r w:rsidRPr="00416CFA">
        <w:rPr>
          <w:rFonts w:cstheme="minorHAnsi"/>
          <w:sz w:val="20"/>
          <w:szCs w:val="20"/>
        </w:rPr>
        <w:t>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695710">
      <w:pPr>
        <w:pStyle w:val="Titre2"/>
      </w:pPr>
      <w:bookmarkStart w:id="138" w:name="_Toc180155100"/>
      <w:r w:rsidRPr="00E4760B">
        <w:t>Modifications temporaires en cas de circonstances imprévisibles</w:t>
      </w:r>
      <w:bookmarkEnd w:id="138"/>
    </w:p>
    <w:p w14:paraId="6703CF39" w14:textId="0FFABF2C" w:rsidR="009C0EB2" w:rsidRPr="00416CFA" w:rsidRDefault="0089640E" w:rsidP="009C0EB2">
      <w:pPr>
        <w:spacing w:after="240"/>
        <w:jc w:val="both"/>
        <w:rPr>
          <w:rFonts w:cstheme="minorHAnsi"/>
          <w:sz w:val="20"/>
          <w:szCs w:val="20"/>
        </w:rPr>
      </w:pPr>
      <w:r w:rsidRPr="008B18C5">
        <w:rPr>
          <w:rFonts w:cstheme="minorHAnsi"/>
          <w:bCs/>
          <w:sz w:val="20"/>
          <w:szCs w:val="20"/>
        </w:rPr>
        <w:t xml:space="preserve">En application de l’article 25 du CCAG FCS, </w:t>
      </w:r>
      <w:r w:rsidRPr="008B18C5">
        <w:rPr>
          <w:rFonts w:cstheme="minorHAnsi"/>
          <w:sz w:val="20"/>
          <w:szCs w:val="20"/>
        </w:rPr>
        <w:t>l</w:t>
      </w:r>
      <w:r w:rsidR="009C0EB2" w:rsidRPr="008B18C5">
        <w:rPr>
          <w:rFonts w:cstheme="minorHAnsi"/>
          <w:sz w:val="20"/>
          <w:szCs w:val="20"/>
        </w:rPr>
        <w:t xml:space="preserve">orsque la poursuite de l’exécution </w:t>
      </w:r>
      <w:r w:rsidR="009C0EB2" w:rsidRPr="00416CFA">
        <w:rPr>
          <w:rFonts w:cstheme="minorHAnsi"/>
          <w:sz w:val="20"/>
          <w:szCs w:val="20"/>
        </w:rPr>
        <w:t>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39"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9"/>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40" w:name="_Toc180155101"/>
      <w:bookmarkStart w:id="141" w:name="_Toc201920412"/>
      <w:r w:rsidRPr="00B06823">
        <w:rPr>
          <w:rFonts w:cstheme="minorHAnsi"/>
          <w:sz w:val="32"/>
          <w:szCs w:val="32"/>
        </w:rPr>
        <w:t>SOUS-TRAITANCE</w:t>
      </w:r>
      <w:bookmarkEnd w:id="140"/>
      <w:bookmarkEnd w:id="141"/>
      <w:r w:rsidR="007A409C">
        <w:rPr>
          <w:rFonts w:cstheme="minorHAnsi"/>
          <w:sz w:val="32"/>
          <w:szCs w:val="32"/>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42" w:name="_Toc180155102"/>
      <w:bookmarkStart w:id="143" w:name="_Toc201920413"/>
      <w:r w:rsidRPr="00B06823">
        <w:rPr>
          <w:rFonts w:cstheme="minorHAnsi"/>
          <w:sz w:val="32"/>
          <w:szCs w:val="32"/>
        </w:rPr>
        <w:lastRenderedPageBreak/>
        <w:t>CESSION DU MARCHÉ</w:t>
      </w:r>
      <w:bookmarkEnd w:id="142"/>
      <w:bookmarkEnd w:id="143"/>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4" w:name="_Toc256000008"/>
      <w:bookmarkStart w:id="145" w:name="_Toc180155104"/>
      <w:bookmarkStart w:id="146" w:name="_Hlk180414948"/>
      <w:bookmarkStart w:id="147" w:name="_Toc201920414"/>
      <w:r w:rsidRPr="00B06823">
        <w:rPr>
          <w:rFonts w:cstheme="minorHAnsi"/>
          <w:sz w:val="32"/>
          <w:szCs w:val="32"/>
        </w:rPr>
        <w:t>CONFIDENTIALITÉ ET MESURES DE SÉCURITÉ</w:t>
      </w:r>
      <w:bookmarkEnd w:id="144"/>
      <w:bookmarkEnd w:id="145"/>
      <w:bookmarkEnd w:id="147"/>
    </w:p>
    <w:bookmarkEnd w:id="146"/>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8" w:name="_Toc90560102"/>
      <w:bookmarkStart w:id="149" w:name="_Ref116369956"/>
      <w:bookmarkStart w:id="150" w:name="_Toc180155105"/>
      <w:bookmarkStart w:id="151" w:name="_Hlk180415007"/>
      <w:bookmarkStart w:id="152" w:name="_Toc201920415"/>
      <w:r w:rsidRPr="00B06823">
        <w:rPr>
          <w:rFonts w:cstheme="minorHAnsi"/>
          <w:sz w:val="32"/>
          <w:szCs w:val="32"/>
        </w:rPr>
        <w:t>PROTECTION DES DONNÉES À CARACTÈRE PERSONNEL</w:t>
      </w:r>
      <w:bookmarkEnd w:id="148"/>
      <w:bookmarkEnd w:id="149"/>
      <w:bookmarkEnd w:id="150"/>
      <w:bookmarkEnd w:id="152"/>
    </w:p>
    <w:bookmarkEnd w:id="151"/>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695710">
      <w:pPr>
        <w:pStyle w:val="Titre2"/>
      </w:pPr>
      <w:bookmarkStart w:id="153" w:name="_Toc90560103"/>
      <w:bookmarkStart w:id="154" w:name="_Ref116369233"/>
      <w:bookmarkStart w:id="155" w:name="_Toc180155106"/>
      <w:r w:rsidRPr="00FE4B34">
        <w:t>Description du traitement de données à caractère personnel</w:t>
      </w:r>
      <w:bookmarkEnd w:id="153"/>
      <w:bookmarkEnd w:id="154"/>
      <w:bookmarkEnd w:id="155"/>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695710">
      <w:pPr>
        <w:pStyle w:val="Titre2"/>
      </w:pPr>
      <w:bookmarkStart w:id="156" w:name="_Toc90560104"/>
      <w:bookmarkStart w:id="157" w:name="_Toc180155107"/>
      <w:r w:rsidRPr="00FE4B34">
        <w:t>Obligations du titulaire</w:t>
      </w:r>
      <w:bookmarkEnd w:id="156"/>
      <w:bookmarkEnd w:id="157"/>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lastRenderedPageBreak/>
        <w:t>traiter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8" w:name="_Toc90560105"/>
      <w:bookmarkStart w:id="159" w:name="_Toc180155108"/>
      <w:r w:rsidRPr="00172A6F">
        <w:rPr>
          <w:rFonts w:cstheme="minorHAnsi"/>
          <w:i/>
          <w:iCs/>
          <w:color w:val="auto"/>
        </w:rPr>
        <w:t>Autorisation de désignation d'un autre prestataire</w:t>
      </w:r>
      <w:bookmarkEnd w:id="158"/>
      <w:bookmarkEnd w:id="159"/>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60" w:name="_Toc90560106"/>
      <w:bookmarkStart w:id="161" w:name="_Toc180155109"/>
      <w:r w:rsidRPr="00172A6F">
        <w:rPr>
          <w:rFonts w:cstheme="minorHAnsi"/>
          <w:i/>
          <w:iCs/>
          <w:color w:val="auto"/>
        </w:rPr>
        <w:t>Droit d'information des personnes concernées</w:t>
      </w:r>
      <w:bookmarkEnd w:id="160"/>
      <w:bookmarkEnd w:id="161"/>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62" w:name="_Toc90560107"/>
      <w:bookmarkStart w:id="163" w:name="_Toc180155110"/>
      <w:r w:rsidRPr="00172A6F">
        <w:rPr>
          <w:rFonts w:cstheme="minorHAnsi"/>
          <w:i/>
          <w:iCs/>
          <w:color w:val="auto"/>
        </w:rPr>
        <w:t>Exercice des droits des personnes</w:t>
      </w:r>
      <w:bookmarkEnd w:id="162"/>
      <w:bookmarkEnd w:id="163"/>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64" w:name="_Toc90560108"/>
      <w:bookmarkStart w:id="165" w:name="_Toc180155111"/>
      <w:r w:rsidRPr="00172A6F">
        <w:rPr>
          <w:rFonts w:cstheme="minorHAnsi"/>
          <w:i/>
          <w:iCs/>
          <w:color w:val="auto"/>
        </w:rPr>
        <w:t>Notification des violations de données à caractère personnel</w:t>
      </w:r>
      <w:bookmarkEnd w:id="164"/>
      <w:bookmarkEnd w:id="165"/>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lastRenderedPageBreak/>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66" w:name="_Toc90560109"/>
      <w:bookmarkStart w:id="167" w:name="_Toc180155112"/>
      <w:r w:rsidRPr="00172A6F">
        <w:rPr>
          <w:rFonts w:cstheme="minorHAnsi"/>
          <w:i/>
          <w:iCs/>
          <w:color w:val="auto"/>
        </w:rPr>
        <w:t>Aide du titulaire dans le cadre du respect par l'acheteur de ses obligations</w:t>
      </w:r>
      <w:bookmarkEnd w:id="166"/>
      <w:bookmarkEnd w:id="167"/>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8" w:name="_Toc90560110"/>
      <w:bookmarkStart w:id="169" w:name="_Toc180155113"/>
      <w:r w:rsidRPr="00172A6F">
        <w:rPr>
          <w:rFonts w:cstheme="minorHAnsi"/>
          <w:i/>
          <w:iCs/>
          <w:color w:val="auto"/>
        </w:rPr>
        <w:t>Mesures de sécurité des données à caractère personnel</w:t>
      </w:r>
      <w:bookmarkEnd w:id="168"/>
      <w:bookmarkEnd w:id="169"/>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70" w:name="_Toc90560111"/>
      <w:bookmarkStart w:id="171" w:name="_Toc180155114"/>
      <w:r w:rsidRPr="00172A6F">
        <w:rPr>
          <w:rFonts w:cstheme="minorHAnsi"/>
          <w:i/>
          <w:iCs/>
          <w:color w:val="auto"/>
        </w:rPr>
        <w:t>Durée et modalités de conservation des données</w:t>
      </w:r>
      <w:bookmarkEnd w:id="170"/>
      <w:bookmarkEnd w:id="171"/>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72" w:name="_Toc90560112"/>
      <w:bookmarkStart w:id="173" w:name="_Toc180155115"/>
      <w:r w:rsidRPr="00172A6F">
        <w:rPr>
          <w:rFonts w:cstheme="minorHAnsi"/>
          <w:i/>
          <w:iCs/>
          <w:color w:val="auto"/>
        </w:rPr>
        <w:t>Sort des données</w:t>
      </w:r>
      <w:bookmarkEnd w:id="172"/>
      <w:bookmarkEnd w:id="173"/>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74" w:name="_Toc90560113"/>
      <w:bookmarkStart w:id="175" w:name="_Toc180155116"/>
      <w:r w:rsidRPr="00172A6F">
        <w:rPr>
          <w:rFonts w:cstheme="minorHAnsi"/>
          <w:i/>
          <w:iCs/>
          <w:color w:val="auto"/>
        </w:rPr>
        <w:t>Délégué à la protection des données</w:t>
      </w:r>
      <w:bookmarkEnd w:id="174"/>
      <w:bookmarkEnd w:id="175"/>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76" w:name="_Toc90560114"/>
      <w:bookmarkStart w:id="177" w:name="_Toc180155117"/>
      <w:r w:rsidRPr="00172A6F">
        <w:rPr>
          <w:rFonts w:cstheme="minorHAnsi"/>
          <w:i/>
          <w:iCs/>
          <w:color w:val="auto"/>
        </w:rPr>
        <w:t>Registre des catégories d'activités de traitement</w:t>
      </w:r>
      <w:bookmarkEnd w:id="176"/>
      <w:bookmarkEnd w:id="177"/>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8" w:name="_Toc90560115"/>
      <w:bookmarkStart w:id="179" w:name="_Toc180155118"/>
      <w:r w:rsidRPr="00802417">
        <w:rPr>
          <w:rFonts w:cstheme="minorHAnsi"/>
          <w:i/>
          <w:iCs/>
          <w:color w:val="auto"/>
        </w:rPr>
        <w:t>Documentation</w:t>
      </w:r>
      <w:bookmarkEnd w:id="178"/>
      <w:bookmarkEnd w:id="179"/>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695710">
      <w:pPr>
        <w:pStyle w:val="Titre2"/>
      </w:pPr>
      <w:bookmarkStart w:id="180" w:name="_Toc90560116"/>
      <w:bookmarkStart w:id="181" w:name="_Toc180155119"/>
      <w:r w:rsidRPr="00FE4B34">
        <w:t>Obligations de l'acheteur</w:t>
      </w:r>
      <w:bookmarkEnd w:id="180"/>
      <w:bookmarkEnd w:id="181"/>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3AF8383B"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1E2CCE">
        <w:rPr>
          <w:rFonts w:asciiTheme="minorHAnsi" w:hAnsiTheme="minorHAnsi" w:cstheme="minorHAnsi"/>
          <w:sz w:val="20"/>
          <w:szCs w:val="18"/>
          <w:highlight w:val="yellow"/>
        </w:rPr>
        <w:fldChar w:fldCharType="begin"/>
      </w:r>
      <w:r w:rsidRPr="001E2CCE">
        <w:rPr>
          <w:rFonts w:asciiTheme="minorHAnsi" w:hAnsiTheme="minorHAnsi" w:cstheme="minorHAnsi"/>
          <w:sz w:val="20"/>
          <w:szCs w:val="18"/>
          <w:highlight w:val="yellow"/>
        </w:rPr>
        <w:instrText xml:space="preserve"> REF _Ref116369233 \r \h </w:instrText>
      </w:r>
      <w:r w:rsidR="00416CFA" w:rsidRPr="001E2CCE">
        <w:rPr>
          <w:rFonts w:asciiTheme="minorHAnsi" w:hAnsiTheme="minorHAnsi" w:cstheme="minorHAnsi"/>
          <w:sz w:val="20"/>
          <w:szCs w:val="18"/>
          <w:highlight w:val="yellow"/>
        </w:rPr>
        <w:instrText xml:space="preserve"> \* MERGEFORMAT </w:instrText>
      </w:r>
      <w:r w:rsidRPr="001E2CCE">
        <w:rPr>
          <w:rFonts w:asciiTheme="minorHAnsi" w:hAnsiTheme="minorHAnsi" w:cstheme="minorHAnsi"/>
          <w:sz w:val="20"/>
          <w:szCs w:val="18"/>
          <w:highlight w:val="yellow"/>
        </w:rPr>
      </w:r>
      <w:r w:rsidRPr="001E2CCE">
        <w:rPr>
          <w:rFonts w:asciiTheme="minorHAnsi" w:hAnsiTheme="minorHAnsi" w:cstheme="minorHAnsi"/>
          <w:sz w:val="20"/>
          <w:szCs w:val="18"/>
          <w:highlight w:val="yellow"/>
        </w:rPr>
        <w:fldChar w:fldCharType="separate"/>
      </w:r>
      <w:r w:rsidR="003F319D">
        <w:rPr>
          <w:rFonts w:asciiTheme="minorHAnsi" w:hAnsiTheme="minorHAnsi" w:cstheme="minorHAnsi"/>
          <w:sz w:val="20"/>
          <w:szCs w:val="18"/>
          <w:highlight w:val="yellow"/>
        </w:rPr>
        <w:t>17.1</w:t>
      </w:r>
      <w:r w:rsidRPr="001E2CCE">
        <w:rPr>
          <w:rFonts w:asciiTheme="minorHAnsi" w:hAnsiTheme="minorHAnsi" w:cstheme="minorHAnsi"/>
          <w:sz w:val="20"/>
          <w:szCs w:val="18"/>
          <w:highlight w:val="yellow"/>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82" w:name="_Toc106030267"/>
      <w:bookmarkStart w:id="183" w:name="_Toc106030392"/>
      <w:bookmarkStart w:id="184" w:name="_Toc106030268"/>
      <w:bookmarkStart w:id="185" w:name="_Toc106030393"/>
      <w:bookmarkStart w:id="186" w:name="_Toc106030269"/>
      <w:bookmarkStart w:id="187" w:name="_Toc106030394"/>
      <w:bookmarkStart w:id="188" w:name="_Toc106030270"/>
      <w:bookmarkStart w:id="189" w:name="_Toc106030395"/>
      <w:bookmarkStart w:id="190" w:name="_Toc106030271"/>
      <w:bookmarkStart w:id="191" w:name="_Toc106030396"/>
      <w:bookmarkStart w:id="192" w:name="_Toc106030272"/>
      <w:bookmarkStart w:id="193" w:name="_Toc106030397"/>
      <w:bookmarkStart w:id="194" w:name="_Toc106030273"/>
      <w:bookmarkStart w:id="195" w:name="_Toc106030398"/>
      <w:bookmarkStart w:id="196" w:name="_Toc106030274"/>
      <w:bookmarkStart w:id="197" w:name="_Toc106030399"/>
      <w:bookmarkStart w:id="198" w:name="_Toc106030275"/>
      <w:bookmarkStart w:id="199" w:name="_Toc106030400"/>
      <w:bookmarkStart w:id="200" w:name="_Toc180155120"/>
      <w:bookmarkStart w:id="201" w:name="_Toc201920416"/>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B06823">
        <w:rPr>
          <w:rFonts w:cstheme="minorHAnsi"/>
          <w:sz w:val="32"/>
          <w:szCs w:val="32"/>
        </w:rPr>
        <w:t>DROIT DE PROPRIÉTÉ INDUSTRIELLE ET INTELLECTUELLE</w:t>
      </w:r>
      <w:bookmarkEnd w:id="200"/>
      <w:bookmarkEnd w:id="201"/>
    </w:p>
    <w:p w14:paraId="52268377" w14:textId="1C2546E8" w:rsidR="003B5B62" w:rsidRPr="00C053F0" w:rsidRDefault="00CE3C95" w:rsidP="00C053F0">
      <w:pPr>
        <w:pStyle w:val="ParagrapheIndent1"/>
        <w:spacing w:after="36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bookmarkStart w:id="202" w:name="_Hlk114664729"/>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3" w:name="_Toc180155128"/>
      <w:bookmarkStart w:id="204" w:name="_Toc201920417"/>
      <w:bookmarkEnd w:id="202"/>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03"/>
      <w:bookmarkEnd w:id="204"/>
    </w:p>
    <w:p w14:paraId="3B0299C0" w14:textId="47DD8F48" w:rsidR="009A7152" w:rsidRPr="00AE0D81" w:rsidRDefault="000841B9" w:rsidP="00695710">
      <w:pPr>
        <w:pStyle w:val="Titre2"/>
      </w:pPr>
      <w:bookmarkStart w:id="205" w:name="_Ref180394037"/>
      <w:bookmarkStart w:id="206" w:name="_Toc180155129"/>
      <w:r w:rsidRPr="00AE0D81">
        <w:t>Attestations du code du travail en vue de la reconduction du marché</w:t>
      </w:r>
      <w:bookmarkEnd w:id="205"/>
      <w:r w:rsidRPr="00AE0D81">
        <w:t xml:space="preserve"> </w:t>
      </w:r>
      <w:bookmarkEnd w:id="206"/>
    </w:p>
    <w:p w14:paraId="5B79CA3B" w14:textId="2DABE50E" w:rsidR="000841B9" w:rsidRDefault="00F13489" w:rsidP="000841B9">
      <w:pPr>
        <w:widowControl w:val="0"/>
        <w:spacing w:before="240"/>
        <w:jc w:val="both"/>
        <w:rPr>
          <w:rFonts w:cstheme="minorHAnsi"/>
          <w:sz w:val="20"/>
          <w:szCs w:val="20"/>
        </w:rPr>
      </w:pPr>
      <w:bookmarkStart w:id="207"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695710">
      <w:pPr>
        <w:pStyle w:val="Titre2"/>
      </w:pPr>
      <w:r w:rsidRPr="00AE0D81">
        <w:lastRenderedPageBreak/>
        <w:t>Assurance</w:t>
      </w:r>
      <w:bookmarkEnd w:id="207"/>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695710">
      <w:pPr>
        <w:pStyle w:val="Titre2"/>
      </w:pPr>
      <w:bookmarkStart w:id="208" w:name="_Toc127452760"/>
      <w:bookmarkStart w:id="209" w:name="_Toc180155131"/>
      <w:r w:rsidRPr="009C32B0">
        <w:t xml:space="preserve">Constitution d’une base de données économiques, sociales et </w:t>
      </w:r>
      <w:bookmarkEnd w:id="208"/>
      <w:r w:rsidRPr="009C32B0">
        <w:t>environnementales</w:t>
      </w:r>
      <w:bookmarkEnd w:id="209"/>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0" w:name="_Toc180155132"/>
      <w:bookmarkStart w:id="211" w:name="_Ref187052608"/>
      <w:bookmarkStart w:id="212" w:name="_Toc201920418"/>
      <w:r w:rsidRPr="00B06823">
        <w:rPr>
          <w:rFonts w:cstheme="minorHAnsi"/>
          <w:sz w:val="32"/>
          <w:szCs w:val="32"/>
        </w:rPr>
        <w:t>RÉSILIATION</w:t>
      </w:r>
      <w:bookmarkEnd w:id="210"/>
      <w:bookmarkEnd w:id="211"/>
      <w:bookmarkEnd w:id="212"/>
    </w:p>
    <w:p w14:paraId="42E986E3" w14:textId="77777777" w:rsidR="007E6167" w:rsidRPr="00517BA3" w:rsidRDefault="007E6167" w:rsidP="00695710">
      <w:pPr>
        <w:pStyle w:val="Titre2"/>
      </w:pPr>
      <w:bookmarkStart w:id="213" w:name="_Ref116369191"/>
      <w:bookmarkStart w:id="214" w:name="_Toc180155133"/>
      <w:r w:rsidRPr="00517BA3">
        <w:t xml:space="preserve">Résiliation pour </w:t>
      </w:r>
      <w:r w:rsidR="00480983" w:rsidRPr="00517BA3">
        <w:t>faute du titulaire</w:t>
      </w:r>
      <w:bookmarkEnd w:id="213"/>
      <w:bookmarkEnd w:id="214"/>
    </w:p>
    <w:p w14:paraId="103FF157" w14:textId="5CD760CB" w:rsidR="00480983" w:rsidRPr="00711191" w:rsidRDefault="00C457AD" w:rsidP="00E51E0B">
      <w:pPr>
        <w:jc w:val="both"/>
        <w:rPr>
          <w:rFonts w:cstheme="minorHAnsi"/>
          <w:sz w:val="20"/>
          <w:szCs w:val="20"/>
        </w:rPr>
      </w:pPr>
      <w:r w:rsidRPr="00711191">
        <w:rPr>
          <w:rFonts w:cstheme="minorHAnsi"/>
          <w:sz w:val="20"/>
          <w:szCs w:val="20"/>
        </w:rPr>
        <w:t xml:space="preserve">En complément à </w:t>
      </w:r>
      <w:r w:rsidRPr="00D129F2">
        <w:rPr>
          <w:rFonts w:cstheme="minorHAnsi"/>
          <w:sz w:val="20"/>
          <w:szCs w:val="20"/>
        </w:rPr>
        <w:t xml:space="preserve">l’article </w:t>
      </w:r>
      <w:r w:rsidRPr="00D129F2">
        <w:rPr>
          <w:rFonts w:cstheme="minorHAnsi"/>
          <w:bCs/>
          <w:sz w:val="20"/>
          <w:szCs w:val="20"/>
        </w:rPr>
        <w:t>41 du</w:t>
      </w:r>
      <w:r w:rsidRPr="00D129F2">
        <w:rPr>
          <w:rFonts w:cstheme="minorHAnsi"/>
          <w:sz w:val="20"/>
          <w:szCs w:val="20"/>
        </w:rPr>
        <w:t xml:space="preserve"> </w:t>
      </w:r>
      <w:r w:rsidRPr="00D129F2">
        <w:rPr>
          <w:rFonts w:cstheme="minorHAnsi"/>
          <w:bCs/>
          <w:sz w:val="20"/>
          <w:szCs w:val="20"/>
        </w:rPr>
        <w:t xml:space="preserve">CCAG FCS </w:t>
      </w:r>
      <w:r w:rsidRPr="00D129F2">
        <w:rPr>
          <w:rFonts w:cstheme="minorHAnsi"/>
          <w:sz w:val="20"/>
          <w:szCs w:val="20"/>
        </w:rPr>
        <w:t xml:space="preserve">la résiliation </w:t>
      </w:r>
      <w:r w:rsidRPr="00711191">
        <w:rPr>
          <w:rFonts w:cstheme="minorHAnsi"/>
          <w:sz w:val="20"/>
          <w:szCs w:val="20"/>
        </w:rPr>
        <w:t>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C369F9">
        <w:rPr>
          <w:rFonts w:cstheme="minorHAnsi"/>
          <w:sz w:val="20"/>
          <w:szCs w:val="20"/>
          <w:highlight w:val="yellow"/>
        </w:rPr>
        <w:fldChar w:fldCharType="begin"/>
      </w:r>
      <w:r w:rsidR="00CF6566" w:rsidRPr="00C369F9">
        <w:rPr>
          <w:rFonts w:cstheme="minorHAnsi"/>
          <w:sz w:val="20"/>
          <w:szCs w:val="20"/>
          <w:highlight w:val="yellow"/>
        </w:rPr>
        <w:instrText xml:space="preserve"> REF _Ref178340968 \r \h  \* MERGEFORMAT </w:instrText>
      </w:r>
      <w:r w:rsidR="00CF6566" w:rsidRPr="00C369F9">
        <w:rPr>
          <w:rFonts w:cstheme="minorHAnsi"/>
          <w:sz w:val="20"/>
          <w:szCs w:val="20"/>
          <w:highlight w:val="yellow"/>
        </w:rPr>
      </w:r>
      <w:r w:rsidR="00CF6566" w:rsidRPr="00C369F9">
        <w:rPr>
          <w:rFonts w:cstheme="minorHAnsi"/>
          <w:sz w:val="20"/>
          <w:szCs w:val="20"/>
          <w:highlight w:val="yellow"/>
        </w:rPr>
        <w:fldChar w:fldCharType="separate"/>
      </w:r>
      <w:r w:rsidR="003F319D">
        <w:rPr>
          <w:rFonts w:cstheme="minorHAnsi"/>
          <w:sz w:val="20"/>
          <w:szCs w:val="20"/>
          <w:highlight w:val="yellow"/>
        </w:rPr>
        <w:t>12.3.3</w:t>
      </w:r>
      <w:r w:rsidR="00CF6566" w:rsidRPr="00C369F9">
        <w:rPr>
          <w:rFonts w:cstheme="minorHAnsi"/>
          <w:sz w:val="20"/>
          <w:szCs w:val="20"/>
          <w:highlight w:val="yellow"/>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695710">
      <w:pPr>
        <w:pStyle w:val="Titre2"/>
      </w:pPr>
      <w:bookmarkStart w:id="215" w:name="_Toc180155134"/>
      <w:r w:rsidRPr="00F12D8F">
        <w:t>Résiliation pour motif d’intérêt général</w:t>
      </w:r>
      <w:bookmarkEnd w:id="215"/>
    </w:p>
    <w:p w14:paraId="0D566542" w14:textId="5A3CA5A1" w:rsidR="003649A5" w:rsidRPr="00D129F2" w:rsidRDefault="0081226C" w:rsidP="00E51E0B">
      <w:pPr>
        <w:jc w:val="both"/>
        <w:rPr>
          <w:rFonts w:cstheme="minorHAnsi"/>
          <w:sz w:val="20"/>
          <w:szCs w:val="20"/>
        </w:rPr>
      </w:pPr>
      <w:r w:rsidRPr="00D129F2">
        <w:rPr>
          <w:rFonts w:cstheme="minorHAnsi"/>
          <w:sz w:val="20"/>
          <w:szCs w:val="20"/>
        </w:rPr>
        <w:t xml:space="preserve">Conformément à </w:t>
      </w:r>
      <w:r w:rsidRPr="00D129F2">
        <w:rPr>
          <w:rFonts w:cstheme="minorHAnsi"/>
          <w:bCs/>
          <w:sz w:val="20"/>
          <w:szCs w:val="20"/>
        </w:rPr>
        <w:t>l’article</w:t>
      </w:r>
      <w:r w:rsidR="002140B8" w:rsidRPr="00D129F2">
        <w:rPr>
          <w:rFonts w:cstheme="minorHAnsi"/>
          <w:bCs/>
          <w:sz w:val="20"/>
          <w:szCs w:val="20"/>
        </w:rPr>
        <w:t xml:space="preserve"> </w:t>
      </w:r>
      <w:r w:rsidR="009E2513" w:rsidRPr="00D129F2">
        <w:rPr>
          <w:rFonts w:cstheme="minorHAnsi"/>
          <w:bCs/>
          <w:sz w:val="20"/>
          <w:szCs w:val="20"/>
        </w:rPr>
        <w:t>42 du CCAG FCS</w:t>
      </w:r>
      <w:r w:rsidRPr="00D129F2">
        <w:rPr>
          <w:rFonts w:cstheme="minorHAnsi"/>
          <w:sz w:val="20"/>
          <w:szCs w:val="20"/>
        </w:rPr>
        <w:t>, le pouvoir adjudicateur peut mettre fin au marché à tout moment pour motif d’intérêt général.</w:t>
      </w:r>
    </w:p>
    <w:p w14:paraId="4677556B" w14:textId="6CE37889" w:rsidR="0081226C" w:rsidRPr="00D129F2" w:rsidRDefault="0081226C" w:rsidP="00E51E0B">
      <w:pPr>
        <w:jc w:val="both"/>
        <w:rPr>
          <w:rFonts w:cstheme="minorHAnsi"/>
          <w:sz w:val="20"/>
          <w:szCs w:val="20"/>
        </w:rPr>
      </w:pPr>
      <w:r w:rsidRPr="00D129F2">
        <w:rPr>
          <w:rFonts w:cstheme="minorHAnsi"/>
          <w:sz w:val="20"/>
          <w:szCs w:val="20"/>
        </w:rPr>
        <w:t xml:space="preserve">L’indemnisation </w:t>
      </w:r>
      <w:r w:rsidR="00FE496D" w:rsidRPr="00D129F2">
        <w:rPr>
          <w:rFonts w:cstheme="minorHAnsi"/>
          <w:sz w:val="20"/>
          <w:szCs w:val="20"/>
        </w:rPr>
        <w:t xml:space="preserve">pour </w:t>
      </w:r>
      <w:r w:rsidRPr="00D129F2">
        <w:rPr>
          <w:rFonts w:cstheme="minorHAnsi"/>
          <w:sz w:val="20"/>
          <w:szCs w:val="20"/>
        </w:rPr>
        <w:t xml:space="preserve">résiliation est calculée conformément à l’article </w:t>
      </w:r>
      <w:r w:rsidR="004F4A92" w:rsidRPr="00D129F2">
        <w:rPr>
          <w:rFonts w:cstheme="minorHAnsi"/>
          <w:bCs/>
          <w:sz w:val="20"/>
          <w:szCs w:val="20"/>
        </w:rPr>
        <w:t xml:space="preserve">42 </w:t>
      </w:r>
      <w:r w:rsidRPr="00D129F2">
        <w:rPr>
          <w:rFonts w:cstheme="minorHAnsi"/>
          <w:bCs/>
          <w:sz w:val="20"/>
          <w:szCs w:val="20"/>
        </w:rPr>
        <w:t>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 xml:space="preserve">, </w:t>
      </w:r>
      <w:r w:rsidRPr="00D129F2">
        <w:rPr>
          <w:rFonts w:cstheme="minorHAnsi"/>
          <w:sz w:val="20"/>
          <w:szCs w:val="20"/>
        </w:rPr>
        <w:t xml:space="preserve">et le marché résilié est liquidé dans les conditions de l’article </w:t>
      </w:r>
      <w:r w:rsidR="004F4A92" w:rsidRPr="00D129F2">
        <w:rPr>
          <w:rFonts w:cstheme="minorHAnsi"/>
          <w:bCs/>
          <w:sz w:val="20"/>
          <w:szCs w:val="20"/>
        </w:rPr>
        <w:t>43</w:t>
      </w:r>
      <w:r w:rsidRPr="00D129F2">
        <w:rPr>
          <w:rFonts w:cstheme="minorHAnsi"/>
          <w:bCs/>
          <w:sz w:val="20"/>
          <w:szCs w:val="20"/>
        </w:rPr>
        <w:t>.2 du CCAG</w:t>
      </w:r>
      <w:r w:rsidR="009E2513" w:rsidRPr="00D129F2">
        <w:rPr>
          <w:rFonts w:cstheme="minorHAnsi"/>
          <w:bCs/>
          <w:sz w:val="20"/>
          <w:szCs w:val="20"/>
        </w:rPr>
        <w:t xml:space="preserve"> </w:t>
      </w:r>
      <w:r w:rsidRPr="00D129F2">
        <w:rPr>
          <w:rFonts w:cstheme="minorHAnsi"/>
          <w:bCs/>
          <w:sz w:val="20"/>
          <w:szCs w:val="20"/>
        </w:rPr>
        <w:t>FCS</w:t>
      </w:r>
      <w:r w:rsidR="00D129F2" w:rsidRPr="00D129F2">
        <w:rPr>
          <w:rFonts w:cstheme="minorHAnsi"/>
          <w:bCs/>
          <w:sz w:val="20"/>
          <w:szCs w:val="20"/>
        </w:rPr>
        <w:t>.</w:t>
      </w:r>
    </w:p>
    <w:p w14:paraId="03CDBF9B" w14:textId="39C1A931" w:rsidR="00F12D8F" w:rsidRPr="00F12D8F" w:rsidRDefault="00F12D8F" w:rsidP="00695710">
      <w:pPr>
        <w:pStyle w:val="Titre2"/>
      </w:pPr>
      <w:bookmarkStart w:id="216" w:name="_Toc180155135"/>
      <w:r w:rsidRPr="00F12D8F">
        <w:lastRenderedPageBreak/>
        <w:t>Redressement ou liquidation judiciaire</w:t>
      </w:r>
      <w:bookmarkEnd w:id="216"/>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7" w:name="_Ref116369680"/>
      <w:bookmarkStart w:id="218" w:name="_Toc180155136"/>
      <w:bookmarkStart w:id="219" w:name="_Toc201920419"/>
      <w:r w:rsidRPr="00B06823">
        <w:rPr>
          <w:rFonts w:cstheme="minorHAnsi"/>
          <w:sz w:val="32"/>
          <w:szCs w:val="32"/>
        </w:rPr>
        <w:t>RÈGLEMENT DES LITIGES</w:t>
      </w:r>
      <w:bookmarkEnd w:id="217"/>
      <w:bookmarkEnd w:id="218"/>
      <w:bookmarkEnd w:id="219"/>
    </w:p>
    <w:p w14:paraId="561010FD" w14:textId="3A708A61" w:rsidR="00D66CD6" w:rsidRPr="0070499D" w:rsidRDefault="008D467A" w:rsidP="00695710">
      <w:pPr>
        <w:pStyle w:val="Titre2"/>
      </w:pPr>
      <w:bookmarkStart w:id="220"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695710">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lastRenderedPageBreak/>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221" w:name="_Toc106004855"/>
      <w:bookmarkEnd w:id="220"/>
      <w:bookmarkEnd w:id="221"/>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2" w:name="_Toc490144842"/>
      <w:bookmarkStart w:id="223" w:name="_Toc97823621"/>
      <w:bookmarkStart w:id="224" w:name="_Toc180155139"/>
      <w:bookmarkStart w:id="225" w:name="_Toc201920420"/>
      <w:r w:rsidRPr="00B06823">
        <w:rPr>
          <w:rFonts w:cstheme="minorHAnsi"/>
          <w:sz w:val="32"/>
          <w:szCs w:val="32"/>
        </w:rPr>
        <w:t>SIGNATURE DE</w:t>
      </w:r>
      <w:r w:rsidR="004F6C24" w:rsidRPr="00B06823">
        <w:rPr>
          <w:rFonts w:cstheme="minorHAnsi"/>
          <w:sz w:val="32"/>
          <w:szCs w:val="32"/>
        </w:rPr>
        <w:t>S PARTIES</w:t>
      </w:r>
      <w:bookmarkEnd w:id="222"/>
      <w:bookmarkEnd w:id="223"/>
      <w:bookmarkEnd w:id="224"/>
      <w:bookmarkEnd w:id="225"/>
    </w:p>
    <w:p w14:paraId="1D2F6A49" w14:textId="63D7E66E" w:rsidR="00C24060" w:rsidRDefault="00C24060" w:rsidP="00695710">
      <w:pPr>
        <w:pStyle w:val="Titre2"/>
      </w:pPr>
      <w:bookmarkStart w:id="226" w:name="_Toc180155140"/>
      <w:bookmarkStart w:id="227" w:name="_Toc490144843"/>
      <w:bookmarkStart w:id="228" w:name="_Toc197326336"/>
      <w:bookmarkStart w:id="229" w:name="_Toc97823622"/>
      <w:r w:rsidRPr="00C24060">
        <w:t>Respect des règles internes et sensibilisation au dispositif anticorruption »</w:t>
      </w:r>
    </w:p>
    <w:p w14:paraId="288832F3" w14:textId="27B41FD4" w:rsidR="00C24060" w:rsidRPr="00C24060" w:rsidRDefault="00C301A0" w:rsidP="00C24060">
      <w:pPr>
        <w:jc w:val="both"/>
        <w:rPr>
          <w:sz w:val="20"/>
          <w:szCs w:val="20"/>
        </w:rPr>
      </w:pPr>
      <w:r>
        <w:rPr>
          <w:sz w:val="20"/>
          <w:szCs w:val="20"/>
        </w:rPr>
        <w:t xml:space="preserve">En ce qui concerne les </w:t>
      </w:r>
      <w:r w:rsidR="00C24060" w:rsidRPr="00C24060">
        <w:rPr>
          <w:sz w:val="20"/>
          <w:szCs w:val="20"/>
        </w:rPr>
        <w:t>prestation</w:t>
      </w:r>
      <w:r>
        <w:rPr>
          <w:sz w:val="20"/>
          <w:szCs w:val="20"/>
        </w:rPr>
        <w:t>s</w:t>
      </w:r>
      <w:r w:rsidR="00C24060" w:rsidRPr="00C24060">
        <w:rPr>
          <w:sz w:val="20"/>
          <w:szCs w:val="20"/>
        </w:rPr>
        <w:t xml:space="preserve"> se déroulant dans les locaux du Groupe CCIR Paris Ile de France, le titulaire s’engage à informer ses préposés qu’ils doivent respecter les textes de référence en vigueur notamment : </w:t>
      </w:r>
    </w:p>
    <w:p w14:paraId="0C17673A" w14:textId="77777777" w:rsidR="00C24060" w:rsidRPr="00BD14A5" w:rsidRDefault="00C24060" w:rsidP="00C24060">
      <w:pPr>
        <w:numPr>
          <w:ilvl w:val="0"/>
          <w:numId w:val="54"/>
        </w:numPr>
        <w:spacing w:after="0"/>
        <w:jc w:val="both"/>
        <w:rPr>
          <w:sz w:val="20"/>
          <w:szCs w:val="20"/>
        </w:rPr>
      </w:pPr>
      <w:r w:rsidRPr="00BD14A5">
        <w:rPr>
          <w:sz w:val="20"/>
          <w:szCs w:val="20"/>
        </w:rPr>
        <w:t>le règlement intérieur applicable à chaque établissement et/ou site,</w:t>
      </w:r>
    </w:p>
    <w:p w14:paraId="78DFD277" w14:textId="77777777" w:rsidR="00C24060" w:rsidRPr="00BD14A5" w:rsidRDefault="00C24060" w:rsidP="00C24060">
      <w:pPr>
        <w:numPr>
          <w:ilvl w:val="0"/>
          <w:numId w:val="54"/>
        </w:numPr>
        <w:spacing w:after="0"/>
        <w:jc w:val="both"/>
        <w:rPr>
          <w:sz w:val="20"/>
          <w:szCs w:val="20"/>
        </w:rPr>
      </w:pPr>
      <w:r w:rsidRPr="00BD14A5">
        <w:rPr>
          <w:sz w:val="20"/>
          <w:szCs w:val="20"/>
        </w:rPr>
        <w:t>les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3D9A1A7D" w14:textId="77777777" w:rsidR="00C24060" w:rsidRPr="00BD14A5" w:rsidRDefault="00C24060" w:rsidP="00C24060">
      <w:pPr>
        <w:numPr>
          <w:ilvl w:val="0"/>
          <w:numId w:val="54"/>
        </w:numPr>
        <w:spacing w:after="0"/>
        <w:jc w:val="both"/>
        <w:rPr>
          <w:sz w:val="20"/>
          <w:szCs w:val="20"/>
        </w:rPr>
      </w:pPr>
      <w:r w:rsidRPr="00BD14A5">
        <w:rPr>
          <w:sz w:val="20"/>
          <w:szCs w:val="20"/>
        </w:rPr>
        <w:t>les règles de sécurité et d’accès logiques aux ressources informatique qui leur sont imposés.</w:t>
      </w:r>
    </w:p>
    <w:p w14:paraId="5BF6FF9B" w14:textId="77777777" w:rsidR="00C24060" w:rsidRPr="00BD14A5" w:rsidRDefault="00C24060" w:rsidP="00C24060">
      <w:pPr>
        <w:numPr>
          <w:ilvl w:val="0"/>
          <w:numId w:val="54"/>
        </w:numPr>
        <w:jc w:val="both"/>
        <w:rPr>
          <w:sz w:val="20"/>
          <w:szCs w:val="20"/>
        </w:rPr>
      </w:pPr>
      <w:r w:rsidRPr="00BD14A5">
        <w:rPr>
          <w:sz w:val="20"/>
          <w:szCs w:val="20"/>
        </w:rPr>
        <w:t>les règles de confidentialité ou l'accord de confidentialité le cas échéant</w:t>
      </w:r>
      <w:r w:rsidRPr="00C24060">
        <w:rPr>
          <w:sz w:val="20"/>
          <w:szCs w:val="20"/>
        </w:rPr>
        <w:t>.</w:t>
      </w:r>
    </w:p>
    <w:p w14:paraId="2DB8C11D" w14:textId="77777777" w:rsidR="00C24060" w:rsidRPr="00C24060" w:rsidRDefault="00C24060" w:rsidP="00C24060">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C24060" w:rsidRDefault="00C24060" w:rsidP="00C24060">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Default="00C24060" w:rsidP="00C24060">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32DD063B" w14:textId="77777777" w:rsidR="00C24060" w:rsidRPr="00C24060" w:rsidRDefault="00C24060" w:rsidP="00C24060">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4A626519" w14:textId="3F0D459E" w:rsidR="004F6C24" w:rsidRPr="00A6020A" w:rsidRDefault="004F6C24" w:rsidP="00695710">
      <w:pPr>
        <w:pStyle w:val="Titre2"/>
      </w:pPr>
      <w:r w:rsidRPr="00A6020A">
        <w:t>Prévention de la corruption</w:t>
      </w:r>
      <w:bookmarkEnd w:id="226"/>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695710">
      <w:pPr>
        <w:pStyle w:val="Titre2"/>
      </w:pPr>
      <w:bookmarkStart w:id="230" w:name="_Toc180155141"/>
      <w:r w:rsidRPr="0070499D">
        <w:t>SIGNATURE DE L’ENTREPRISE</w:t>
      </w:r>
      <w:bookmarkEnd w:id="230"/>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31" w:name="_Toc180154970"/>
      <w:bookmarkStart w:id="232" w:name="_Toc180155142"/>
      <w:r w:rsidRPr="00655C92">
        <w:rPr>
          <w:rFonts w:cstheme="minorHAnsi"/>
          <w:i/>
          <w:iCs/>
          <w:color w:val="auto"/>
        </w:rPr>
        <w:t>Avance</w:t>
      </w:r>
      <w:r w:rsidRPr="00655C92">
        <w:rPr>
          <w:rFonts w:cstheme="minorHAnsi"/>
          <w:i/>
          <w:iCs/>
          <w:color w:val="auto"/>
          <w:vertAlign w:val="superscript"/>
        </w:rPr>
        <w:footnoteReference w:id="6"/>
      </w:r>
      <w:bookmarkEnd w:id="227"/>
      <w:bookmarkEnd w:id="228"/>
      <w:bookmarkEnd w:id="229"/>
      <w:bookmarkEnd w:id="231"/>
      <w:bookmarkEnd w:id="232"/>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33"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34" w:name="_Toc180154971"/>
      <w:bookmarkStart w:id="235" w:name="_Toc180155143"/>
      <w:r w:rsidRPr="00A61041">
        <w:rPr>
          <w:sz w:val="20"/>
          <w:szCs w:val="20"/>
        </w:rPr>
        <w:fldChar w:fldCharType="end"/>
      </w:r>
      <w:bookmarkEnd w:id="233"/>
      <w:r w:rsidR="00F97170" w:rsidRPr="00A61041">
        <w:rPr>
          <w:sz w:val="20"/>
          <w:szCs w:val="20"/>
        </w:rPr>
        <w:tab/>
      </w:r>
      <w:r w:rsidRPr="00A61041">
        <w:rPr>
          <w:sz w:val="20"/>
          <w:szCs w:val="20"/>
        </w:rPr>
        <w:t>renoncer à percevoir une avance</w:t>
      </w:r>
      <w:bookmarkEnd w:id="234"/>
      <w:bookmarkEnd w:id="235"/>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36" w:name="_Toc180154972"/>
      <w:bookmarkStart w:id="237"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236"/>
      <w:bookmarkEnd w:id="237"/>
    </w:p>
    <w:p w14:paraId="6545DA7C" w14:textId="77777777" w:rsidR="0089313E" w:rsidRPr="00A61041" w:rsidRDefault="0089313E" w:rsidP="00A61041">
      <w:pPr>
        <w:rPr>
          <w:sz w:val="20"/>
          <w:szCs w:val="20"/>
        </w:rPr>
      </w:pPr>
      <w:bookmarkStart w:id="238" w:name="_Toc180154973"/>
      <w:bookmarkStart w:id="239" w:name="_Toc180155145"/>
      <w:r w:rsidRPr="00A61041">
        <w:rPr>
          <w:sz w:val="20"/>
          <w:szCs w:val="20"/>
        </w:rPr>
        <w:t>L’entreprise est informée que, si aucun choix n’est opéré, elle est réputée renoncer à percevoir l’avance.</w:t>
      </w:r>
      <w:bookmarkEnd w:id="238"/>
      <w:bookmarkEnd w:id="239"/>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40" w:name="_Toc490144832"/>
      <w:bookmarkStart w:id="241" w:name="_Toc97823623"/>
      <w:bookmarkStart w:id="242" w:name="_Toc180154974"/>
      <w:bookmarkStart w:id="243" w:name="_Toc180155146"/>
      <w:r w:rsidRPr="00655C92">
        <w:rPr>
          <w:rFonts w:cstheme="minorHAnsi"/>
          <w:i/>
          <w:iCs/>
          <w:color w:val="auto"/>
        </w:rPr>
        <w:t>Présentation de sous-traitant(s) lors de la remise de l’offre</w:t>
      </w:r>
      <w:bookmarkEnd w:id="240"/>
      <w:bookmarkEnd w:id="241"/>
      <w:bookmarkEnd w:id="242"/>
      <w:bookmarkEnd w:id="243"/>
    </w:p>
    <w:p w14:paraId="5E167AD9" w14:textId="157E0897" w:rsidR="0089313E" w:rsidRPr="00BF5DB0" w:rsidRDefault="009E4085" w:rsidP="000B62A9">
      <w:pPr>
        <w:jc w:val="both"/>
        <w:outlineLvl w:val="1"/>
        <w:rPr>
          <w:rFonts w:cstheme="minorHAnsi"/>
          <w:sz w:val="20"/>
          <w:szCs w:val="20"/>
        </w:rPr>
      </w:pPr>
      <w:bookmarkStart w:id="244" w:name="_Toc180154975"/>
      <w:bookmarkStart w:id="245"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44"/>
      <w:bookmarkEnd w:id="245"/>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6" w:name="_Toc180154976"/>
      <w:bookmarkStart w:id="247"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246"/>
      <w:bookmarkEnd w:id="247"/>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8" w:name="_Toc180154977"/>
      <w:bookmarkStart w:id="249"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248"/>
      <w:bookmarkEnd w:id="249"/>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50" w:name="_Toc490144844"/>
      <w:bookmarkStart w:id="251" w:name="_Toc197326337"/>
      <w:bookmarkStart w:id="252" w:name="_Toc97823624"/>
      <w:bookmarkStart w:id="253" w:name="_Toc180154986"/>
      <w:bookmarkStart w:id="254" w:name="_Toc180155151"/>
      <w:r w:rsidRPr="00655C92">
        <w:rPr>
          <w:rFonts w:cstheme="minorHAnsi"/>
          <w:i/>
          <w:iCs/>
          <w:color w:val="auto"/>
        </w:rPr>
        <w:t>Délai de validité de l’offre</w:t>
      </w:r>
      <w:bookmarkEnd w:id="250"/>
      <w:bookmarkEnd w:id="251"/>
      <w:bookmarkEnd w:id="252"/>
      <w:bookmarkEnd w:id="253"/>
      <w:bookmarkEnd w:id="254"/>
      <w:r w:rsidRPr="00655C92">
        <w:rPr>
          <w:rFonts w:cstheme="minorHAnsi"/>
          <w:i/>
          <w:iCs/>
          <w:color w:val="auto"/>
        </w:rPr>
        <w:t xml:space="preserve"> </w:t>
      </w:r>
    </w:p>
    <w:p w14:paraId="2D9C1907" w14:textId="37FD13D5" w:rsidR="0089313E" w:rsidRPr="00BF5DB0" w:rsidRDefault="0089313E" w:rsidP="000B62A9">
      <w:pPr>
        <w:jc w:val="both"/>
        <w:outlineLvl w:val="1"/>
        <w:rPr>
          <w:rFonts w:cstheme="minorHAnsi"/>
          <w:sz w:val="20"/>
          <w:szCs w:val="20"/>
        </w:rPr>
      </w:pPr>
      <w:bookmarkStart w:id="255" w:name="_Toc180154987"/>
      <w:bookmarkStart w:id="256" w:name="_Toc180155152"/>
      <w:r w:rsidRPr="00BF5DB0">
        <w:rPr>
          <w:rFonts w:cstheme="minorHAnsi"/>
          <w:sz w:val="20"/>
          <w:szCs w:val="20"/>
        </w:rPr>
        <w:t xml:space="preserve">L’offre ainsi présentée ne me </w:t>
      </w:r>
      <w:r w:rsidRPr="00D129F2">
        <w:rPr>
          <w:rFonts w:cstheme="minorHAnsi"/>
          <w:sz w:val="20"/>
          <w:szCs w:val="20"/>
        </w:rPr>
        <w:t xml:space="preserve">lie toutefois que si la décision d’attribution par la personne habilitée à signer le marché intervient dans un délai de </w:t>
      </w:r>
      <w:r w:rsidR="00D336D6" w:rsidRPr="00D129F2">
        <w:rPr>
          <w:rFonts w:cstheme="minorHAnsi"/>
          <w:bCs/>
          <w:iCs/>
          <w:sz w:val="20"/>
          <w:szCs w:val="20"/>
        </w:rPr>
        <w:t>12</w:t>
      </w:r>
      <w:r w:rsidRPr="00D129F2">
        <w:rPr>
          <w:rFonts w:cstheme="minorHAnsi"/>
          <w:bCs/>
          <w:iCs/>
          <w:sz w:val="20"/>
          <w:szCs w:val="20"/>
        </w:rPr>
        <w:t>0</w:t>
      </w:r>
      <w:r w:rsidRPr="00D129F2">
        <w:rPr>
          <w:rFonts w:cstheme="minorHAnsi"/>
          <w:sz w:val="20"/>
          <w:szCs w:val="20"/>
        </w:rPr>
        <w:t xml:space="preserve"> </w:t>
      </w:r>
      <w:r w:rsidRPr="00BF5DB0">
        <w:rPr>
          <w:rFonts w:cstheme="minorHAnsi"/>
          <w:sz w:val="20"/>
          <w:szCs w:val="20"/>
        </w:rPr>
        <w:t>jours calendaires à compter de la date limite de remise des offres.</w:t>
      </w:r>
      <w:bookmarkEnd w:id="255"/>
      <w:bookmarkEnd w:id="256"/>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257" w:name="_Toc490144845"/>
      <w:bookmarkStart w:id="258" w:name="_Toc197326339"/>
      <w:bookmarkStart w:id="259" w:name="_Toc97823625"/>
      <w:bookmarkStart w:id="260" w:name="_Toc180154988"/>
      <w:bookmarkStart w:id="261"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257"/>
      <w:bookmarkEnd w:id="258"/>
      <w:bookmarkEnd w:id="259"/>
      <w:bookmarkEnd w:id="260"/>
      <w:bookmarkEnd w:id="261"/>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695710">
      <w:pPr>
        <w:pStyle w:val="Titre2"/>
      </w:pPr>
      <w:bookmarkStart w:id="262" w:name="_Toc180154989"/>
      <w:bookmarkStart w:id="263" w:name="_Toc180155154"/>
      <w:bookmarkStart w:id="264" w:name="_Toc197326341"/>
      <w:bookmarkStart w:id="265" w:name="_Toc490144847"/>
      <w:bookmarkStart w:id="266"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262"/>
      <w:bookmarkEnd w:id="263"/>
    </w:p>
    <w:p w14:paraId="6E694038" w14:textId="08B7797C" w:rsidR="008D467A" w:rsidRPr="00D67F3C" w:rsidRDefault="008D467A" w:rsidP="005B0A85">
      <w:pPr>
        <w:pStyle w:val="Titre3"/>
        <w:numPr>
          <w:ilvl w:val="2"/>
          <w:numId w:val="12"/>
        </w:numPr>
        <w:spacing w:before="240"/>
        <w:ind w:left="1984"/>
        <w:jc w:val="both"/>
        <w:rPr>
          <w:rFonts w:cstheme="minorHAnsi"/>
          <w:i/>
          <w:iCs/>
          <w:color w:val="auto"/>
        </w:rPr>
      </w:pPr>
      <w:bookmarkStart w:id="267" w:name="_Toc180154990"/>
      <w:bookmarkStart w:id="268" w:name="_Toc180155155"/>
      <w:r w:rsidRPr="00D67F3C">
        <w:rPr>
          <w:rFonts w:cstheme="minorHAnsi"/>
          <w:i/>
          <w:iCs/>
          <w:color w:val="auto"/>
        </w:rPr>
        <w:t xml:space="preserve">Récapitulatif des annexes établies après la remise des offres </w:t>
      </w:r>
    </w:p>
    <w:bookmarkEnd w:id="264"/>
    <w:bookmarkEnd w:id="265"/>
    <w:bookmarkEnd w:id="266"/>
    <w:bookmarkEnd w:id="267"/>
    <w:bookmarkEnd w:id="268"/>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7C36E8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jointe en annexe</w:t>
      </w:r>
    </w:p>
    <w:p w14:paraId="5331BABB" w14:textId="31CD044B"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89313E" w:rsidRPr="00BF5DB0">
        <w:rPr>
          <w:rFonts w:eastAsia="Arial Narrow" w:cstheme="minorHAnsi"/>
          <w:color w:val="0000FF"/>
          <w:sz w:val="20"/>
          <w:szCs w:val="20"/>
        </w:rPr>
        <w:t>;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78D8D4A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p>
    <w:p w14:paraId="3DC2FC8D" w14:textId="7D3B9432"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utre(s)  :</w:t>
      </w:r>
    </w:p>
    <w:p w14:paraId="2DAE72A7" w14:textId="59078BD7" w:rsidR="0089313E" w:rsidRPr="00D67F3C" w:rsidRDefault="0089313E" w:rsidP="005B0A85">
      <w:pPr>
        <w:pStyle w:val="Titre3"/>
        <w:numPr>
          <w:ilvl w:val="2"/>
          <w:numId w:val="12"/>
        </w:numPr>
        <w:spacing w:before="240"/>
        <w:ind w:left="1984"/>
        <w:jc w:val="both"/>
        <w:rPr>
          <w:rFonts w:cstheme="minorHAnsi"/>
          <w:i/>
          <w:iCs/>
          <w:color w:val="auto"/>
        </w:rPr>
      </w:pPr>
      <w:bookmarkStart w:id="269" w:name="_Toc490144850"/>
      <w:bookmarkStart w:id="270" w:name="_Toc197326344"/>
      <w:bookmarkStart w:id="271" w:name="_Toc97823630"/>
      <w:bookmarkStart w:id="272" w:name="_Toc180154993"/>
      <w:bookmarkStart w:id="273" w:name="_Toc180155158"/>
      <w:r w:rsidRPr="00D67F3C">
        <w:rPr>
          <w:rFonts w:cstheme="minorHAnsi"/>
          <w:i/>
          <w:iCs/>
          <w:color w:val="auto"/>
        </w:rPr>
        <w:t xml:space="preserve">Signature </w:t>
      </w:r>
      <w:bookmarkEnd w:id="269"/>
      <w:bookmarkEnd w:id="270"/>
      <w:bookmarkEnd w:id="271"/>
      <w:r w:rsidR="00A67F29" w:rsidRPr="00D67F3C">
        <w:rPr>
          <w:rFonts w:cstheme="minorHAnsi"/>
          <w:i/>
          <w:iCs/>
          <w:color w:val="auto"/>
        </w:rPr>
        <w:t>du GIE du Groupe CCIR Paris Ile-de-France</w:t>
      </w:r>
      <w:bookmarkEnd w:id="272"/>
      <w:bookmarkEnd w:id="273"/>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27E30D6B" w14:textId="77777777" w:rsidR="002E344A" w:rsidRDefault="002E344A">
      <w:pPr>
        <w:spacing w:after="200" w:line="276" w:lineRule="auto"/>
        <w:rPr>
          <w:rFonts w:cstheme="minorHAnsi"/>
          <w:highlight w:val="lightGray"/>
        </w:rPr>
      </w:pPr>
    </w:p>
    <w:p w14:paraId="45E27E24" w14:textId="0EBA9B43" w:rsidR="005221A2" w:rsidRDefault="005221A2">
      <w:pPr>
        <w:spacing w:after="200" w:line="276" w:lineRule="auto"/>
        <w:rPr>
          <w:rFonts w:cstheme="minorHAnsi"/>
          <w:highlight w:val="lightGray"/>
        </w:rPr>
      </w:pPr>
      <w:r>
        <w:rPr>
          <w:rFonts w:cstheme="minorHAnsi"/>
          <w:highlight w:val="lightGray"/>
        </w:rPr>
        <w:br w:type="page"/>
      </w:r>
    </w:p>
    <w:p w14:paraId="71F000E3" w14:textId="1D58B9E1" w:rsidR="00803D41" w:rsidRPr="006F4AFE" w:rsidRDefault="005221A2" w:rsidP="00FC5F93">
      <w:pPr>
        <w:pStyle w:val="Titre"/>
        <w:ind w:left="1276" w:right="992"/>
        <w:rPr>
          <w:sz w:val="30"/>
          <w:szCs w:val="44"/>
        </w:rPr>
      </w:pPr>
      <w:bookmarkStart w:id="274" w:name="_Toc180154994"/>
      <w:bookmarkStart w:id="275" w:name="_Toc180155159"/>
      <w:bookmarkStart w:id="276" w:name="_Toc201920421"/>
      <w:r w:rsidRPr="00912F1C">
        <w:lastRenderedPageBreak/>
        <w:t>ANNEXE</w:t>
      </w:r>
      <w:bookmarkEnd w:id="274"/>
      <w:bookmarkEnd w:id="275"/>
      <w:r w:rsidR="00175CD9">
        <w:t xml:space="preserve"> 1</w:t>
      </w:r>
      <w:r w:rsidR="002F29D7">
        <w:t xml:space="preserve"> - </w:t>
      </w:r>
      <w:bookmarkStart w:id="277" w:name="_Toc180154998"/>
      <w:bookmarkStart w:id="278"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277"/>
      <w:bookmarkEnd w:id="278"/>
      <w:r w:rsidR="00803D41">
        <w:rPr>
          <w:sz w:val="30"/>
          <w:szCs w:val="44"/>
        </w:rPr>
        <w:t>É</w:t>
      </w:r>
      <w:bookmarkEnd w:id="276"/>
    </w:p>
    <w:p w14:paraId="26B4D973" w14:textId="61C45576" w:rsidR="00AB2883" w:rsidRDefault="00AB2883" w:rsidP="00716C1F">
      <w:pPr>
        <w:spacing w:line="276" w:lineRule="auto"/>
        <w:jc w:val="center"/>
        <w:rPr>
          <w:rFonts w:cstheme="minorHAnsi"/>
          <w:i/>
          <w:iCs/>
          <w:color w:val="FF0000"/>
        </w:rPr>
      </w:pPr>
      <w:bookmarkStart w:id="279"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64BA3FAA" w:rsidR="00B84D30" w:rsidRPr="00E62938" w:rsidRDefault="00CF6504" w:rsidP="00B84D30">
            <w:pPr>
              <w:spacing w:after="0"/>
              <w:ind w:left="306" w:hanging="306"/>
            </w:pPr>
            <w:sdt>
              <w:sdtPr>
                <w:rPr>
                  <w:rFonts w:eastAsia="MS Gothic" w:cstheme="minorHAnsi"/>
                  <w:sz w:val="20"/>
                  <w:szCs w:val="20"/>
                </w:rPr>
                <w:id w:val="-2112807908"/>
                <w14:checkbox>
                  <w14:checked w14:val="0"/>
                  <w14:checkedState w14:val="2612" w14:font="MS Gothic"/>
                  <w14:uncheckedState w14:val="2610" w14:font="MS Gothic"/>
                </w14:checkbox>
              </w:sdtPr>
              <w:sdtEndPr/>
              <w:sdtContent>
                <w:r w:rsidR="00CE4493">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517BD976" w:rsidR="001D6B4A" w:rsidRPr="00BF5DB0" w:rsidRDefault="00CF6504" w:rsidP="001D6B4A">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4EEFEE45" w:rsidR="001D6B4A" w:rsidRPr="00BF5DB0" w:rsidRDefault="00CF6504" w:rsidP="00232417">
            <w:pPr>
              <w:spacing w:after="0"/>
              <w:ind w:left="311" w:hanging="311"/>
              <w:rPr>
                <w:rFonts w:cstheme="minorHAnsi"/>
                <w:b/>
                <w:bCs/>
                <w:sz w:val="20"/>
                <w:szCs w:val="20"/>
              </w:rPr>
            </w:pPr>
            <w:sdt>
              <w:sdtPr>
                <w:rPr>
                  <w:rFonts w:eastAsia="MS Gothic" w:cstheme="minorHAnsi"/>
                  <w:sz w:val="20"/>
                  <w:szCs w:val="20"/>
                </w:rPr>
                <w:id w:val="52129365"/>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2D0032C7"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15DE3707"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676AD96E" w:rsidR="001D6B4A" w:rsidRPr="001D6B4A" w:rsidRDefault="00CE4493"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3F3B627C"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3B4979BD"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5CC1F5F5" w:rsidR="001D6B4A" w:rsidRPr="001D6B4A" w:rsidRDefault="00EC783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280" w:name="_Hlk186723108" w:displacedByCustomXml="next"/>
        <w:sdt>
          <w:sdtPr>
            <w:rPr>
              <w:rFonts w:eastAsia="MS Gothic"/>
              <w:sz w:val="20"/>
              <w:szCs w:val="20"/>
            </w:rPr>
            <w:id w:val="-44792999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7C59EC69"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286860C3" w:rsidR="001D6B4A" w:rsidRPr="001D6B4A" w:rsidRDefault="00EC783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280"/>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CF6504"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CF6504"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5D1DF81D"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CF6504"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CF6504"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CF6504">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B84D30">
              <w:rPr>
                <w:rFonts w:asciiTheme="minorHAnsi" w:hAnsiTheme="minorHAnsi" w:cstheme="minorHAnsi"/>
                <w:sz w:val="20"/>
                <w:szCs w:val="20"/>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CF6504">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279"/>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3" w15:restartNumberingAfterBreak="0">
    <w:nsid w:val="48EA707C"/>
    <w:multiLevelType w:val="hybridMultilevel"/>
    <w:tmpl w:val="7D464318"/>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5"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7A1BE8"/>
    <w:multiLevelType w:val="hybridMultilevel"/>
    <w:tmpl w:val="71B817FA"/>
    <w:lvl w:ilvl="0" w:tplc="5A027094">
      <w:start w:val="1"/>
      <w:numFmt w:val="bullet"/>
      <w:lvlText w:val="•"/>
      <w:lvlJc w:val="left"/>
      <w:pPr>
        <w:tabs>
          <w:tab w:val="num" w:pos="720"/>
        </w:tabs>
        <w:ind w:left="720" w:hanging="360"/>
      </w:pPr>
      <w:rPr>
        <w:rFonts w:ascii="Arial" w:hAnsi="Arial" w:hint="default"/>
      </w:rPr>
    </w:lvl>
    <w:lvl w:ilvl="1" w:tplc="3926AF16">
      <w:start w:val="1"/>
      <w:numFmt w:val="bullet"/>
      <w:lvlText w:val="•"/>
      <w:lvlJc w:val="left"/>
      <w:pPr>
        <w:tabs>
          <w:tab w:val="num" w:pos="1440"/>
        </w:tabs>
        <w:ind w:left="1440" w:hanging="360"/>
      </w:pPr>
      <w:rPr>
        <w:rFonts w:ascii="Arial" w:hAnsi="Arial" w:hint="default"/>
      </w:rPr>
    </w:lvl>
    <w:lvl w:ilvl="2" w:tplc="4EF44690" w:tentative="1">
      <w:start w:val="1"/>
      <w:numFmt w:val="bullet"/>
      <w:lvlText w:val="•"/>
      <w:lvlJc w:val="left"/>
      <w:pPr>
        <w:tabs>
          <w:tab w:val="num" w:pos="2160"/>
        </w:tabs>
        <w:ind w:left="2160" w:hanging="360"/>
      </w:pPr>
      <w:rPr>
        <w:rFonts w:ascii="Arial" w:hAnsi="Arial" w:hint="default"/>
      </w:rPr>
    </w:lvl>
    <w:lvl w:ilvl="3" w:tplc="6E2CEC66" w:tentative="1">
      <w:start w:val="1"/>
      <w:numFmt w:val="bullet"/>
      <w:lvlText w:val="•"/>
      <w:lvlJc w:val="left"/>
      <w:pPr>
        <w:tabs>
          <w:tab w:val="num" w:pos="2880"/>
        </w:tabs>
        <w:ind w:left="2880" w:hanging="360"/>
      </w:pPr>
      <w:rPr>
        <w:rFonts w:ascii="Arial" w:hAnsi="Arial" w:hint="default"/>
      </w:rPr>
    </w:lvl>
    <w:lvl w:ilvl="4" w:tplc="B85E607E" w:tentative="1">
      <w:start w:val="1"/>
      <w:numFmt w:val="bullet"/>
      <w:lvlText w:val="•"/>
      <w:lvlJc w:val="left"/>
      <w:pPr>
        <w:tabs>
          <w:tab w:val="num" w:pos="3600"/>
        </w:tabs>
        <w:ind w:left="3600" w:hanging="360"/>
      </w:pPr>
      <w:rPr>
        <w:rFonts w:ascii="Arial" w:hAnsi="Arial" w:hint="default"/>
      </w:rPr>
    </w:lvl>
    <w:lvl w:ilvl="5" w:tplc="4322CD56" w:tentative="1">
      <w:start w:val="1"/>
      <w:numFmt w:val="bullet"/>
      <w:lvlText w:val="•"/>
      <w:lvlJc w:val="left"/>
      <w:pPr>
        <w:tabs>
          <w:tab w:val="num" w:pos="4320"/>
        </w:tabs>
        <w:ind w:left="4320" w:hanging="360"/>
      </w:pPr>
      <w:rPr>
        <w:rFonts w:ascii="Arial" w:hAnsi="Arial" w:hint="default"/>
      </w:rPr>
    </w:lvl>
    <w:lvl w:ilvl="6" w:tplc="0B62F2CE" w:tentative="1">
      <w:start w:val="1"/>
      <w:numFmt w:val="bullet"/>
      <w:lvlText w:val="•"/>
      <w:lvlJc w:val="left"/>
      <w:pPr>
        <w:tabs>
          <w:tab w:val="num" w:pos="5040"/>
        </w:tabs>
        <w:ind w:left="5040" w:hanging="360"/>
      </w:pPr>
      <w:rPr>
        <w:rFonts w:ascii="Arial" w:hAnsi="Arial" w:hint="default"/>
      </w:rPr>
    </w:lvl>
    <w:lvl w:ilvl="7" w:tplc="77C6547E" w:tentative="1">
      <w:start w:val="1"/>
      <w:numFmt w:val="bullet"/>
      <w:lvlText w:val="•"/>
      <w:lvlJc w:val="left"/>
      <w:pPr>
        <w:tabs>
          <w:tab w:val="num" w:pos="5760"/>
        </w:tabs>
        <w:ind w:left="5760" w:hanging="360"/>
      </w:pPr>
      <w:rPr>
        <w:rFonts w:ascii="Arial" w:hAnsi="Arial" w:hint="default"/>
      </w:rPr>
    </w:lvl>
    <w:lvl w:ilvl="8" w:tplc="FD58C83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8"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5"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BB491F"/>
    <w:multiLevelType w:val="multilevel"/>
    <w:tmpl w:val="EA52F49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153"/>
        </w:tabs>
        <w:ind w:left="3348"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7"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7"/>
  </w:num>
  <w:num w:numId="3" w16cid:durableId="271133036">
    <w:abstractNumId w:val="2"/>
  </w:num>
  <w:num w:numId="4" w16cid:durableId="160511070">
    <w:abstractNumId w:val="39"/>
  </w:num>
  <w:num w:numId="5" w16cid:durableId="1641812658">
    <w:abstractNumId w:val="32"/>
  </w:num>
  <w:num w:numId="6" w16cid:durableId="841433575">
    <w:abstractNumId w:val="14"/>
  </w:num>
  <w:num w:numId="7" w16cid:durableId="1173492694">
    <w:abstractNumId w:val="38"/>
  </w:num>
  <w:num w:numId="8" w16cid:durableId="1014917023">
    <w:abstractNumId w:val="33"/>
  </w:num>
  <w:num w:numId="9" w16cid:durableId="1885830397">
    <w:abstractNumId w:val="53"/>
  </w:num>
  <w:num w:numId="10" w16cid:durableId="520435608">
    <w:abstractNumId w:val="27"/>
  </w:num>
  <w:num w:numId="11" w16cid:durableId="832649504">
    <w:abstractNumId w:val="45"/>
  </w:num>
  <w:num w:numId="12" w16cid:durableId="956914969">
    <w:abstractNumId w:val="46"/>
  </w:num>
  <w:num w:numId="13" w16cid:durableId="84694272">
    <w:abstractNumId w:val="44"/>
  </w:num>
  <w:num w:numId="14" w16cid:durableId="1960526201">
    <w:abstractNumId w:val="16"/>
  </w:num>
  <w:num w:numId="15" w16cid:durableId="318462320">
    <w:abstractNumId w:val="12"/>
  </w:num>
  <w:num w:numId="16" w16cid:durableId="277151785">
    <w:abstractNumId w:val="40"/>
  </w:num>
  <w:num w:numId="17" w16cid:durableId="1994025784">
    <w:abstractNumId w:val="34"/>
  </w:num>
  <w:num w:numId="18" w16cid:durableId="1994600519">
    <w:abstractNumId w:val="17"/>
  </w:num>
  <w:num w:numId="19" w16cid:durableId="1243293957">
    <w:abstractNumId w:val="43"/>
  </w:num>
  <w:num w:numId="20" w16cid:durableId="28146911">
    <w:abstractNumId w:val="30"/>
  </w:num>
  <w:num w:numId="21" w16cid:durableId="547229081">
    <w:abstractNumId w:val="52"/>
  </w:num>
  <w:num w:numId="22" w16cid:durableId="912160299">
    <w:abstractNumId w:val="42"/>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48"/>
  </w:num>
  <w:num w:numId="30" w16cid:durableId="585967787">
    <w:abstractNumId w:val="55"/>
  </w:num>
  <w:num w:numId="31" w16cid:durableId="1761221189">
    <w:abstractNumId w:val="9"/>
  </w:num>
  <w:num w:numId="32" w16cid:durableId="2102951819">
    <w:abstractNumId w:val="28"/>
  </w:num>
  <w:num w:numId="33" w16cid:durableId="1348604363">
    <w:abstractNumId w:val="41"/>
  </w:num>
  <w:num w:numId="34" w16cid:durableId="1593858130">
    <w:abstractNumId w:val="54"/>
  </w:num>
  <w:num w:numId="35" w16cid:durableId="123161989">
    <w:abstractNumId w:val="21"/>
  </w:num>
  <w:num w:numId="36" w16cid:durableId="17321123">
    <w:abstractNumId w:val="56"/>
  </w:num>
  <w:num w:numId="37" w16cid:durableId="122308116">
    <w:abstractNumId w:val="26"/>
  </w:num>
  <w:num w:numId="38" w16cid:durableId="1926914187">
    <w:abstractNumId w:val="51"/>
  </w:num>
  <w:num w:numId="39" w16cid:durableId="1690446597">
    <w:abstractNumId w:val="10"/>
  </w:num>
  <w:num w:numId="40" w16cid:durableId="2085490591">
    <w:abstractNumId w:val="24"/>
  </w:num>
  <w:num w:numId="41" w16cid:durableId="798690645">
    <w:abstractNumId w:val="19"/>
  </w:num>
  <w:num w:numId="42" w16cid:durableId="246310149">
    <w:abstractNumId w:val="35"/>
  </w:num>
  <w:num w:numId="43" w16cid:durableId="1969312543">
    <w:abstractNumId w:val="13"/>
  </w:num>
  <w:num w:numId="44" w16cid:durableId="2085447441">
    <w:abstractNumId w:val="4"/>
  </w:num>
  <w:num w:numId="45" w16cid:durableId="1552644525">
    <w:abstractNumId w:val="29"/>
  </w:num>
  <w:num w:numId="46" w16cid:durableId="1042632390">
    <w:abstractNumId w:val="25"/>
  </w:num>
  <w:num w:numId="47" w16cid:durableId="420183664">
    <w:abstractNumId w:val="50"/>
  </w:num>
  <w:num w:numId="48" w16cid:durableId="1258830463">
    <w:abstractNumId w:val="47"/>
  </w:num>
  <w:num w:numId="49" w16cid:durableId="913317847">
    <w:abstractNumId w:val="22"/>
  </w:num>
  <w:num w:numId="50" w16cid:durableId="1186364621">
    <w:abstractNumId w:val="11"/>
  </w:num>
  <w:num w:numId="51" w16cid:durableId="370113835">
    <w:abstractNumId w:val="3"/>
  </w:num>
  <w:num w:numId="52" w16cid:durableId="1618675497">
    <w:abstractNumId w:val="49"/>
  </w:num>
  <w:num w:numId="53" w16cid:durableId="1275946684">
    <w:abstractNumId w:val="8"/>
  </w:num>
  <w:num w:numId="54" w16cid:durableId="642121994">
    <w:abstractNumId w:val="57"/>
  </w:num>
  <w:num w:numId="55" w16cid:durableId="1967932778">
    <w:abstractNumId w:val="23"/>
  </w:num>
  <w:num w:numId="56" w16cid:durableId="1806388418">
    <w:abstractNumId w:val="31"/>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3031249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3046344">
    <w:abstractNumId w:val="30"/>
  </w:num>
  <w:num w:numId="67" w16cid:durableId="337267610">
    <w:abstractNumId w:val="36"/>
  </w:num>
  <w:num w:numId="68" w16cid:durableId="18139126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096157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00055231">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LAMI Axelle">
    <w15:presenceInfo w15:providerId="AD" w15:userId="S::asalami@cci-paris-idf.fr::d65678e2-2dc8-45a3-9c13-c0f0ef73d4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CD6"/>
    <w:rsid w:val="00002567"/>
    <w:rsid w:val="00002F8A"/>
    <w:rsid w:val="00003924"/>
    <w:rsid w:val="00007464"/>
    <w:rsid w:val="00012266"/>
    <w:rsid w:val="00012916"/>
    <w:rsid w:val="00013F73"/>
    <w:rsid w:val="000140A0"/>
    <w:rsid w:val="00014412"/>
    <w:rsid w:val="00016B7F"/>
    <w:rsid w:val="00020C02"/>
    <w:rsid w:val="00021D91"/>
    <w:rsid w:val="000233CD"/>
    <w:rsid w:val="0003006C"/>
    <w:rsid w:val="0003136F"/>
    <w:rsid w:val="00032315"/>
    <w:rsid w:val="0003632A"/>
    <w:rsid w:val="00040585"/>
    <w:rsid w:val="00041092"/>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3C04"/>
    <w:rsid w:val="000746FF"/>
    <w:rsid w:val="000827D9"/>
    <w:rsid w:val="00082E89"/>
    <w:rsid w:val="000841B9"/>
    <w:rsid w:val="00084B4D"/>
    <w:rsid w:val="000853D0"/>
    <w:rsid w:val="00085467"/>
    <w:rsid w:val="000864E6"/>
    <w:rsid w:val="000875B1"/>
    <w:rsid w:val="00087F7B"/>
    <w:rsid w:val="00090A1E"/>
    <w:rsid w:val="00092A84"/>
    <w:rsid w:val="000970C3"/>
    <w:rsid w:val="000A0CD4"/>
    <w:rsid w:val="000A178F"/>
    <w:rsid w:val="000A3EB9"/>
    <w:rsid w:val="000A4683"/>
    <w:rsid w:val="000A4B93"/>
    <w:rsid w:val="000A5796"/>
    <w:rsid w:val="000A667C"/>
    <w:rsid w:val="000A7255"/>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1A53"/>
    <w:rsid w:val="000D5001"/>
    <w:rsid w:val="000D58BD"/>
    <w:rsid w:val="000D5B87"/>
    <w:rsid w:val="000D67C7"/>
    <w:rsid w:val="000D6BB8"/>
    <w:rsid w:val="000D72A9"/>
    <w:rsid w:val="000D7A2D"/>
    <w:rsid w:val="000D7BD4"/>
    <w:rsid w:val="000E186D"/>
    <w:rsid w:val="000E261B"/>
    <w:rsid w:val="000E2A20"/>
    <w:rsid w:val="000E30A4"/>
    <w:rsid w:val="000E4347"/>
    <w:rsid w:val="000E528A"/>
    <w:rsid w:val="000E621F"/>
    <w:rsid w:val="000E710C"/>
    <w:rsid w:val="000E7958"/>
    <w:rsid w:val="000F2ED3"/>
    <w:rsid w:val="000F416C"/>
    <w:rsid w:val="000F6955"/>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37A5A"/>
    <w:rsid w:val="0014130D"/>
    <w:rsid w:val="0014151A"/>
    <w:rsid w:val="00141A51"/>
    <w:rsid w:val="00145910"/>
    <w:rsid w:val="00146244"/>
    <w:rsid w:val="001500D5"/>
    <w:rsid w:val="00150D93"/>
    <w:rsid w:val="001528B4"/>
    <w:rsid w:val="00153AB3"/>
    <w:rsid w:val="00155944"/>
    <w:rsid w:val="00155B84"/>
    <w:rsid w:val="001569EC"/>
    <w:rsid w:val="00157C73"/>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2EAF"/>
    <w:rsid w:val="001B4122"/>
    <w:rsid w:val="001B4533"/>
    <w:rsid w:val="001B68C6"/>
    <w:rsid w:val="001B75D4"/>
    <w:rsid w:val="001C1F34"/>
    <w:rsid w:val="001C495D"/>
    <w:rsid w:val="001C73BC"/>
    <w:rsid w:val="001C77FB"/>
    <w:rsid w:val="001C7B49"/>
    <w:rsid w:val="001C7C22"/>
    <w:rsid w:val="001D1FB6"/>
    <w:rsid w:val="001D4071"/>
    <w:rsid w:val="001D44F9"/>
    <w:rsid w:val="001D4691"/>
    <w:rsid w:val="001D6B4A"/>
    <w:rsid w:val="001D6EAA"/>
    <w:rsid w:val="001D6FE1"/>
    <w:rsid w:val="001D7FF2"/>
    <w:rsid w:val="001E0A05"/>
    <w:rsid w:val="001E0ECD"/>
    <w:rsid w:val="001E1464"/>
    <w:rsid w:val="001E1AB0"/>
    <w:rsid w:val="001E2CCE"/>
    <w:rsid w:val="001E56AB"/>
    <w:rsid w:val="001E7EFA"/>
    <w:rsid w:val="001F0F72"/>
    <w:rsid w:val="001F1C8D"/>
    <w:rsid w:val="001F1CF8"/>
    <w:rsid w:val="001F1FD3"/>
    <w:rsid w:val="001F2757"/>
    <w:rsid w:val="001F3664"/>
    <w:rsid w:val="001F3CDF"/>
    <w:rsid w:val="001F4259"/>
    <w:rsid w:val="001F42E3"/>
    <w:rsid w:val="001F6E49"/>
    <w:rsid w:val="001F7842"/>
    <w:rsid w:val="00200C09"/>
    <w:rsid w:val="0020137E"/>
    <w:rsid w:val="00204ED7"/>
    <w:rsid w:val="002056DE"/>
    <w:rsid w:val="002067A3"/>
    <w:rsid w:val="00206F51"/>
    <w:rsid w:val="00207482"/>
    <w:rsid w:val="0020771F"/>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09F1"/>
    <w:rsid w:val="002313C8"/>
    <w:rsid w:val="002315BA"/>
    <w:rsid w:val="0023169C"/>
    <w:rsid w:val="00232417"/>
    <w:rsid w:val="00233D85"/>
    <w:rsid w:val="00234C04"/>
    <w:rsid w:val="00234E9D"/>
    <w:rsid w:val="002403BA"/>
    <w:rsid w:val="00240AFF"/>
    <w:rsid w:val="00241278"/>
    <w:rsid w:val="00241D2E"/>
    <w:rsid w:val="0024336A"/>
    <w:rsid w:val="00246515"/>
    <w:rsid w:val="0025096A"/>
    <w:rsid w:val="00251520"/>
    <w:rsid w:val="00251665"/>
    <w:rsid w:val="002519CE"/>
    <w:rsid w:val="002545AE"/>
    <w:rsid w:val="00255051"/>
    <w:rsid w:val="00256B02"/>
    <w:rsid w:val="0025746F"/>
    <w:rsid w:val="00257C82"/>
    <w:rsid w:val="00260279"/>
    <w:rsid w:val="00261F14"/>
    <w:rsid w:val="002624BD"/>
    <w:rsid w:val="002640FA"/>
    <w:rsid w:val="00266EAC"/>
    <w:rsid w:val="0027495A"/>
    <w:rsid w:val="0027495D"/>
    <w:rsid w:val="00280836"/>
    <w:rsid w:val="00283FD5"/>
    <w:rsid w:val="00284059"/>
    <w:rsid w:val="00284319"/>
    <w:rsid w:val="00284395"/>
    <w:rsid w:val="002850B0"/>
    <w:rsid w:val="0028774F"/>
    <w:rsid w:val="00290079"/>
    <w:rsid w:val="0029186B"/>
    <w:rsid w:val="00295E69"/>
    <w:rsid w:val="002962E3"/>
    <w:rsid w:val="0029774C"/>
    <w:rsid w:val="002A0290"/>
    <w:rsid w:val="002A0BAC"/>
    <w:rsid w:val="002A2AEF"/>
    <w:rsid w:val="002A316D"/>
    <w:rsid w:val="002A5C8C"/>
    <w:rsid w:val="002A721B"/>
    <w:rsid w:val="002B1736"/>
    <w:rsid w:val="002B1AA1"/>
    <w:rsid w:val="002B1C5D"/>
    <w:rsid w:val="002B1C7D"/>
    <w:rsid w:val="002B46A7"/>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4A47"/>
    <w:rsid w:val="002F4D66"/>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71F8"/>
    <w:rsid w:val="0031BE75"/>
    <w:rsid w:val="0032165D"/>
    <w:rsid w:val="0032172D"/>
    <w:rsid w:val="00321967"/>
    <w:rsid w:val="0032304A"/>
    <w:rsid w:val="00325D08"/>
    <w:rsid w:val="00326C83"/>
    <w:rsid w:val="00326E7E"/>
    <w:rsid w:val="0033127A"/>
    <w:rsid w:val="00332D42"/>
    <w:rsid w:val="0033552F"/>
    <w:rsid w:val="0033719F"/>
    <w:rsid w:val="00337AF7"/>
    <w:rsid w:val="003409EE"/>
    <w:rsid w:val="00341351"/>
    <w:rsid w:val="00341F64"/>
    <w:rsid w:val="00344E43"/>
    <w:rsid w:val="00346E10"/>
    <w:rsid w:val="00346EDA"/>
    <w:rsid w:val="00350F6D"/>
    <w:rsid w:val="00351E0F"/>
    <w:rsid w:val="003567EC"/>
    <w:rsid w:val="0035722E"/>
    <w:rsid w:val="003574E3"/>
    <w:rsid w:val="00357F54"/>
    <w:rsid w:val="00362189"/>
    <w:rsid w:val="003637A0"/>
    <w:rsid w:val="003640DE"/>
    <w:rsid w:val="003649A5"/>
    <w:rsid w:val="0036641C"/>
    <w:rsid w:val="003675D5"/>
    <w:rsid w:val="003716AC"/>
    <w:rsid w:val="003723A9"/>
    <w:rsid w:val="00377214"/>
    <w:rsid w:val="0037765B"/>
    <w:rsid w:val="003809B6"/>
    <w:rsid w:val="00382E99"/>
    <w:rsid w:val="00386382"/>
    <w:rsid w:val="003900C0"/>
    <w:rsid w:val="003905AC"/>
    <w:rsid w:val="00391164"/>
    <w:rsid w:val="003928DD"/>
    <w:rsid w:val="003950FD"/>
    <w:rsid w:val="00396691"/>
    <w:rsid w:val="00396BCB"/>
    <w:rsid w:val="0039790B"/>
    <w:rsid w:val="003A06A7"/>
    <w:rsid w:val="003A078C"/>
    <w:rsid w:val="003A2A77"/>
    <w:rsid w:val="003A2FE0"/>
    <w:rsid w:val="003A4B0D"/>
    <w:rsid w:val="003A5887"/>
    <w:rsid w:val="003A5D75"/>
    <w:rsid w:val="003B0C72"/>
    <w:rsid w:val="003B1D40"/>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202"/>
    <w:rsid w:val="003E56BA"/>
    <w:rsid w:val="003E5C33"/>
    <w:rsid w:val="003E629D"/>
    <w:rsid w:val="003E69A4"/>
    <w:rsid w:val="003E76B7"/>
    <w:rsid w:val="003F046A"/>
    <w:rsid w:val="003F095E"/>
    <w:rsid w:val="003F256D"/>
    <w:rsid w:val="003F2CD0"/>
    <w:rsid w:val="003F319D"/>
    <w:rsid w:val="003F3681"/>
    <w:rsid w:val="003F43F6"/>
    <w:rsid w:val="003F4693"/>
    <w:rsid w:val="003F52EA"/>
    <w:rsid w:val="003F5684"/>
    <w:rsid w:val="003F67AB"/>
    <w:rsid w:val="003F7431"/>
    <w:rsid w:val="00401B72"/>
    <w:rsid w:val="0040299E"/>
    <w:rsid w:val="00405648"/>
    <w:rsid w:val="004070E3"/>
    <w:rsid w:val="0040732D"/>
    <w:rsid w:val="004105A6"/>
    <w:rsid w:val="00413963"/>
    <w:rsid w:val="0041588B"/>
    <w:rsid w:val="00416CFA"/>
    <w:rsid w:val="004172F9"/>
    <w:rsid w:val="004174B0"/>
    <w:rsid w:val="004200A5"/>
    <w:rsid w:val="004216C2"/>
    <w:rsid w:val="0042217C"/>
    <w:rsid w:val="004244C6"/>
    <w:rsid w:val="004307D2"/>
    <w:rsid w:val="00431822"/>
    <w:rsid w:val="0043360C"/>
    <w:rsid w:val="00440937"/>
    <w:rsid w:val="00440BE6"/>
    <w:rsid w:val="00442C02"/>
    <w:rsid w:val="004463B7"/>
    <w:rsid w:val="00451F0F"/>
    <w:rsid w:val="00452806"/>
    <w:rsid w:val="00453B70"/>
    <w:rsid w:val="004550BB"/>
    <w:rsid w:val="00460240"/>
    <w:rsid w:val="00460B58"/>
    <w:rsid w:val="00460D75"/>
    <w:rsid w:val="00464C3B"/>
    <w:rsid w:val="0046539C"/>
    <w:rsid w:val="0046552B"/>
    <w:rsid w:val="004659D8"/>
    <w:rsid w:val="0046625C"/>
    <w:rsid w:val="00466E3D"/>
    <w:rsid w:val="00470334"/>
    <w:rsid w:val="00471D5D"/>
    <w:rsid w:val="00472293"/>
    <w:rsid w:val="004757B3"/>
    <w:rsid w:val="00476D71"/>
    <w:rsid w:val="0047788A"/>
    <w:rsid w:val="00480983"/>
    <w:rsid w:val="00483E91"/>
    <w:rsid w:val="004862CF"/>
    <w:rsid w:val="004871C2"/>
    <w:rsid w:val="004874DC"/>
    <w:rsid w:val="00490DBB"/>
    <w:rsid w:val="00491361"/>
    <w:rsid w:val="004958CE"/>
    <w:rsid w:val="004970B9"/>
    <w:rsid w:val="004A231D"/>
    <w:rsid w:val="004A4FF4"/>
    <w:rsid w:val="004B3472"/>
    <w:rsid w:val="004B390F"/>
    <w:rsid w:val="004B3C17"/>
    <w:rsid w:val="004B4AB4"/>
    <w:rsid w:val="004B6060"/>
    <w:rsid w:val="004B6C6D"/>
    <w:rsid w:val="004C036D"/>
    <w:rsid w:val="004C3457"/>
    <w:rsid w:val="004C3999"/>
    <w:rsid w:val="004C4E93"/>
    <w:rsid w:val="004C4F60"/>
    <w:rsid w:val="004C5A8E"/>
    <w:rsid w:val="004C734A"/>
    <w:rsid w:val="004D2052"/>
    <w:rsid w:val="004D313D"/>
    <w:rsid w:val="004D3CA6"/>
    <w:rsid w:val="004D4E11"/>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4EE"/>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87"/>
    <w:rsid w:val="00510FD0"/>
    <w:rsid w:val="005117B7"/>
    <w:rsid w:val="00512D03"/>
    <w:rsid w:val="00513676"/>
    <w:rsid w:val="00513D95"/>
    <w:rsid w:val="00514D46"/>
    <w:rsid w:val="005164A0"/>
    <w:rsid w:val="00516678"/>
    <w:rsid w:val="0051736D"/>
    <w:rsid w:val="00517B4C"/>
    <w:rsid w:val="00517BA3"/>
    <w:rsid w:val="00517DC6"/>
    <w:rsid w:val="00521567"/>
    <w:rsid w:val="005221A2"/>
    <w:rsid w:val="0052588E"/>
    <w:rsid w:val="00526834"/>
    <w:rsid w:val="0053020A"/>
    <w:rsid w:val="00531D27"/>
    <w:rsid w:val="00534E5B"/>
    <w:rsid w:val="00535006"/>
    <w:rsid w:val="005351CC"/>
    <w:rsid w:val="00535F85"/>
    <w:rsid w:val="005372C2"/>
    <w:rsid w:val="0053745E"/>
    <w:rsid w:val="00537F36"/>
    <w:rsid w:val="00540E75"/>
    <w:rsid w:val="00543A61"/>
    <w:rsid w:val="005454B9"/>
    <w:rsid w:val="005461D7"/>
    <w:rsid w:val="0055074D"/>
    <w:rsid w:val="00550A99"/>
    <w:rsid w:val="005523CB"/>
    <w:rsid w:val="00552CF2"/>
    <w:rsid w:val="00554657"/>
    <w:rsid w:val="00556E79"/>
    <w:rsid w:val="005610FD"/>
    <w:rsid w:val="005612D9"/>
    <w:rsid w:val="00561BAB"/>
    <w:rsid w:val="005623C2"/>
    <w:rsid w:val="00564F73"/>
    <w:rsid w:val="005655E7"/>
    <w:rsid w:val="00567DB9"/>
    <w:rsid w:val="00570CF9"/>
    <w:rsid w:val="00570F44"/>
    <w:rsid w:val="00573355"/>
    <w:rsid w:val="005754C0"/>
    <w:rsid w:val="00575B00"/>
    <w:rsid w:val="00575E5C"/>
    <w:rsid w:val="00580866"/>
    <w:rsid w:val="0058331B"/>
    <w:rsid w:val="005860BE"/>
    <w:rsid w:val="005870F3"/>
    <w:rsid w:val="005908E3"/>
    <w:rsid w:val="00590B71"/>
    <w:rsid w:val="0059114D"/>
    <w:rsid w:val="00591564"/>
    <w:rsid w:val="0059230F"/>
    <w:rsid w:val="00593E22"/>
    <w:rsid w:val="00594624"/>
    <w:rsid w:val="00595914"/>
    <w:rsid w:val="00596444"/>
    <w:rsid w:val="00596B82"/>
    <w:rsid w:val="005A327A"/>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322D"/>
    <w:rsid w:val="005D56D0"/>
    <w:rsid w:val="005D5CBE"/>
    <w:rsid w:val="005D5DBD"/>
    <w:rsid w:val="005D63BE"/>
    <w:rsid w:val="005E4F2F"/>
    <w:rsid w:val="005E5789"/>
    <w:rsid w:val="005E5E0E"/>
    <w:rsid w:val="005F014E"/>
    <w:rsid w:val="005F18CB"/>
    <w:rsid w:val="005F3779"/>
    <w:rsid w:val="005F4CF1"/>
    <w:rsid w:val="005F5AF1"/>
    <w:rsid w:val="005F7E36"/>
    <w:rsid w:val="006040C7"/>
    <w:rsid w:val="006074F4"/>
    <w:rsid w:val="00610B92"/>
    <w:rsid w:val="006127BA"/>
    <w:rsid w:val="00613000"/>
    <w:rsid w:val="0061399C"/>
    <w:rsid w:val="00613A00"/>
    <w:rsid w:val="00613C11"/>
    <w:rsid w:val="00616543"/>
    <w:rsid w:val="00617DE3"/>
    <w:rsid w:val="00623446"/>
    <w:rsid w:val="00623C54"/>
    <w:rsid w:val="00624EC5"/>
    <w:rsid w:val="006301CC"/>
    <w:rsid w:val="0063080A"/>
    <w:rsid w:val="00630C20"/>
    <w:rsid w:val="00630CD9"/>
    <w:rsid w:val="0063132C"/>
    <w:rsid w:val="00631944"/>
    <w:rsid w:val="00632301"/>
    <w:rsid w:val="00632954"/>
    <w:rsid w:val="00632DFC"/>
    <w:rsid w:val="00635A5D"/>
    <w:rsid w:val="00637767"/>
    <w:rsid w:val="00641D5B"/>
    <w:rsid w:val="0064223A"/>
    <w:rsid w:val="006427F1"/>
    <w:rsid w:val="00643626"/>
    <w:rsid w:val="0064459B"/>
    <w:rsid w:val="0064630D"/>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710"/>
    <w:rsid w:val="006958D2"/>
    <w:rsid w:val="00697DF3"/>
    <w:rsid w:val="006A12EC"/>
    <w:rsid w:val="006A13F7"/>
    <w:rsid w:val="006A257C"/>
    <w:rsid w:val="006A6FB9"/>
    <w:rsid w:val="006B0F55"/>
    <w:rsid w:val="006B600E"/>
    <w:rsid w:val="006C0CC7"/>
    <w:rsid w:val="006C2C5D"/>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A0D"/>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1085"/>
    <w:rsid w:val="007222EE"/>
    <w:rsid w:val="00722C11"/>
    <w:rsid w:val="00722E79"/>
    <w:rsid w:val="00726ACC"/>
    <w:rsid w:val="007312D9"/>
    <w:rsid w:val="007328F8"/>
    <w:rsid w:val="00733075"/>
    <w:rsid w:val="0073382A"/>
    <w:rsid w:val="00733861"/>
    <w:rsid w:val="00734C41"/>
    <w:rsid w:val="00734D5F"/>
    <w:rsid w:val="007350C8"/>
    <w:rsid w:val="00741262"/>
    <w:rsid w:val="00741751"/>
    <w:rsid w:val="00742A73"/>
    <w:rsid w:val="00742C71"/>
    <w:rsid w:val="00743393"/>
    <w:rsid w:val="0074498C"/>
    <w:rsid w:val="00745862"/>
    <w:rsid w:val="007458C3"/>
    <w:rsid w:val="007472F0"/>
    <w:rsid w:val="0074768C"/>
    <w:rsid w:val="00750E16"/>
    <w:rsid w:val="0075205D"/>
    <w:rsid w:val="00752711"/>
    <w:rsid w:val="00752DEA"/>
    <w:rsid w:val="00754738"/>
    <w:rsid w:val="00754763"/>
    <w:rsid w:val="00754CFC"/>
    <w:rsid w:val="0075555E"/>
    <w:rsid w:val="00756458"/>
    <w:rsid w:val="00760D1A"/>
    <w:rsid w:val="0076144F"/>
    <w:rsid w:val="007620AE"/>
    <w:rsid w:val="00764335"/>
    <w:rsid w:val="00765416"/>
    <w:rsid w:val="0076593A"/>
    <w:rsid w:val="007674F0"/>
    <w:rsid w:val="0077027C"/>
    <w:rsid w:val="007740EA"/>
    <w:rsid w:val="0077543C"/>
    <w:rsid w:val="007801A8"/>
    <w:rsid w:val="0078318F"/>
    <w:rsid w:val="00783CBE"/>
    <w:rsid w:val="007859F0"/>
    <w:rsid w:val="00786879"/>
    <w:rsid w:val="00786B88"/>
    <w:rsid w:val="007878F3"/>
    <w:rsid w:val="0079110A"/>
    <w:rsid w:val="00792942"/>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3B0D"/>
    <w:rsid w:val="007C4A2F"/>
    <w:rsid w:val="007C5A7F"/>
    <w:rsid w:val="007D0ADC"/>
    <w:rsid w:val="007D4B8D"/>
    <w:rsid w:val="007D4EEC"/>
    <w:rsid w:val="007D5ABC"/>
    <w:rsid w:val="007D70D5"/>
    <w:rsid w:val="007D78F3"/>
    <w:rsid w:val="007E069E"/>
    <w:rsid w:val="007E2D3F"/>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4BF8"/>
    <w:rsid w:val="00806AE9"/>
    <w:rsid w:val="0080707F"/>
    <w:rsid w:val="00807F22"/>
    <w:rsid w:val="0081226C"/>
    <w:rsid w:val="008139D6"/>
    <w:rsid w:val="00813E34"/>
    <w:rsid w:val="008258CE"/>
    <w:rsid w:val="00827491"/>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D20"/>
    <w:rsid w:val="008533B2"/>
    <w:rsid w:val="00855E5B"/>
    <w:rsid w:val="00857182"/>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AD3"/>
    <w:rsid w:val="00893CB7"/>
    <w:rsid w:val="0089416B"/>
    <w:rsid w:val="008950BB"/>
    <w:rsid w:val="00895BDF"/>
    <w:rsid w:val="0089640E"/>
    <w:rsid w:val="008A1A83"/>
    <w:rsid w:val="008A3283"/>
    <w:rsid w:val="008A36C7"/>
    <w:rsid w:val="008B01EC"/>
    <w:rsid w:val="008B1749"/>
    <w:rsid w:val="008B18C5"/>
    <w:rsid w:val="008B254C"/>
    <w:rsid w:val="008B31EF"/>
    <w:rsid w:val="008B3C2C"/>
    <w:rsid w:val="008B47B5"/>
    <w:rsid w:val="008B4DD3"/>
    <w:rsid w:val="008C2E31"/>
    <w:rsid w:val="008C3616"/>
    <w:rsid w:val="008C39AC"/>
    <w:rsid w:val="008C7A3E"/>
    <w:rsid w:val="008D052A"/>
    <w:rsid w:val="008D3D8F"/>
    <w:rsid w:val="008D42B6"/>
    <w:rsid w:val="008D430C"/>
    <w:rsid w:val="008D467A"/>
    <w:rsid w:val="008D66E2"/>
    <w:rsid w:val="008E0DC7"/>
    <w:rsid w:val="008E1317"/>
    <w:rsid w:val="008E3291"/>
    <w:rsid w:val="008E3DF2"/>
    <w:rsid w:val="008E584E"/>
    <w:rsid w:val="008E775C"/>
    <w:rsid w:val="008F0E1B"/>
    <w:rsid w:val="008F13BF"/>
    <w:rsid w:val="008F343B"/>
    <w:rsid w:val="008F343C"/>
    <w:rsid w:val="008F61C2"/>
    <w:rsid w:val="008F7884"/>
    <w:rsid w:val="008F7EDA"/>
    <w:rsid w:val="009001D8"/>
    <w:rsid w:val="00900D6B"/>
    <w:rsid w:val="009011B8"/>
    <w:rsid w:val="00902370"/>
    <w:rsid w:val="009034E4"/>
    <w:rsid w:val="009038EB"/>
    <w:rsid w:val="009070D6"/>
    <w:rsid w:val="009071C3"/>
    <w:rsid w:val="00907C78"/>
    <w:rsid w:val="0091176B"/>
    <w:rsid w:val="009121E0"/>
    <w:rsid w:val="00912797"/>
    <w:rsid w:val="00912858"/>
    <w:rsid w:val="00912F1C"/>
    <w:rsid w:val="00917C71"/>
    <w:rsid w:val="009206E0"/>
    <w:rsid w:val="00920EEF"/>
    <w:rsid w:val="0092113B"/>
    <w:rsid w:val="00924B00"/>
    <w:rsid w:val="00925E9E"/>
    <w:rsid w:val="009321C6"/>
    <w:rsid w:val="00932C9F"/>
    <w:rsid w:val="009341B4"/>
    <w:rsid w:val="00934E7E"/>
    <w:rsid w:val="00935E8C"/>
    <w:rsid w:val="00936A91"/>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366"/>
    <w:rsid w:val="0097256E"/>
    <w:rsid w:val="00972B55"/>
    <w:rsid w:val="00973410"/>
    <w:rsid w:val="009734A3"/>
    <w:rsid w:val="009777AE"/>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7944"/>
    <w:rsid w:val="009B7BE4"/>
    <w:rsid w:val="009C07AE"/>
    <w:rsid w:val="009C0975"/>
    <w:rsid w:val="009C0EB2"/>
    <w:rsid w:val="009C142C"/>
    <w:rsid w:val="009C2304"/>
    <w:rsid w:val="009C32B0"/>
    <w:rsid w:val="009C352D"/>
    <w:rsid w:val="009C3C25"/>
    <w:rsid w:val="009C707A"/>
    <w:rsid w:val="009D1E30"/>
    <w:rsid w:val="009D2AA2"/>
    <w:rsid w:val="009D2F8E"/>
    <w:rsid w:val="009D4690"/>
    <w:rsid w:val="009D4754"/>
    <w:rsid w:val="009D5378"/>
    <w:rsid w:val="009E0660"/>
    <w:rsid w:val="009E1F72"/>
    <w:rsid w:val="009E2513"/>
    <w:rsid w:val="009E35F3"/>
    <w:rsid w:val="009E4085"/>
    <w:rsid w:val="009E5AE1"/>
    <w:rsid w:val="009E5C8D"/>
    <w:rsid w:val="009E63BA"/>
    <w:rsid w:val="009F05BF"/>
    <w:rsid w:val="009F10AC"/>
    <w:rsid w:val="009F146F"/>
    <w:rsid w:val="009F16AA"/>
    <w:rsid w:val="009F2729"/>
    <w:rsid w:val="009F41E5"/>
    <w:rsid w:val="009F7B96"/>
    <w:rsid w:val="00A00203"/>
    <w:rsid w:val="00A00956"/>
    <w:rsid w:val="00A01222"/>
    <w:rsid w:val="00A03342"/>
    <w:rsid w:val="00A033ED"/>
    <w:rsid w:val="00A0604E"/>
    <w:rsid w:val="00A06A0A"/>
    <w:rsid w:val="00A104ED"/>
    <w:rsid w:val="00A10939"/>
    <w:rsid w:val="00A10CEC"/>
    <w:rsid w:val="00A11558"/>
    <w:rsid w:val="00A11837"/>
    <w:rsid w:val="00A124CD"/>
    <w:rsid w:val="00A12E88"/>
    <w:rsid w:val="00A16861"/>
    <w:rsid w:val="00A16B17"/>
    <w:rsid w:val="00A16C65"/>
    <w:rsid w:val="00A17231"/>
    <w:rsid w:val="00A17816"/>
    <w:rsid w:val="00A17928"/>
    <w:rsid w:val="00A228E1"/>
    <w:rsid w:val="00A26620"/>
    <w:rsid w:val="00A26B14"/>
    <w:rsid w:val="00A30596"/>
    <w:rsid w:val="00A35783"/>
    <w:rsid w:val="00A36D37"/>
    <w:rsid w:val="00A37A79"/>
    <w:rsid w:val="00A404CE"/>
    <w:rsid w:val="00A40E38"/>
    <w:rsid w:val="00A45C54"/>
    <w:rsid w:val="00A45EDF"/>
    <w:rsid w:val="00A4687E"/>
    <w:rsid w:val="00A50D6D"/>
    <w:rsid w:val="00A534D3"/>
    <w:rsid w:val="00A53EAC"/>
    <w:rsid w:val="00A543B4"/>
    <w:rsid w:val="00A54687"/>
    <w:rsid w:val="00A552EF"/>
    <w:rsid w:val="00A554C4"/>
    <w:rsid w:val="00A557DD"/>
    <w:rsid w:val="00A55AD9"/>
    <w:rsid w:val="00A579FE"/>
    <w:rsid w:val="00A6020A"/>
    <w:rsid w:val="00A61041"/>
    <w:rsid w:val="00A612BF"/>
    <w:rsid w:val="00A61DC2"/>
    <w:rsid w:val="00A625FB"/>
    <w:rsid w:val="00A65269"/>
    <w:rsid w:val="00A65FD2"/>
    <w:rsid w:val="00A669E8"/>
    <w:rsid w:val="00A67F29"/>
    <w:rsid w:val="00A70474"/>
    <w:rsid w:val="00A70B9B"/>
    <w:rsid w:val="00A711B2"/>
    <w:rsid w:val="00A71391"/>
    <w:rsid w:val="00A77989"/>
    <w:rsid w:val="00A842C9"/>
    <w:rsid w:val="00A847FF"/>
    <w:rsid w:val="00A84999"/>
    <w:rsid w:val="00A858AB"/>
    <w:rsid w:val="00A872C4"/>
    <w:rsid w:val="00A87D57"/>
    <w:rsid w:val="00A90079"/>
    <w:rsid w:val="00A91736"/>
    <w:rsid w:val="00A933C5"/>
    <w:rsid w:val="00A93B3D"/>
    <w:rsid w:val="00A93F58"/>
    <w:rsid w:val="00A9497A"/>
    <w:rsid w:val="00A973D7"/>
    <w:rsid w:val="00AA1F55"/>
    <w:rsid w:val="00AA2897"/>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D7C46"/>
    <w:rsid w:val="00AE0AE6"/>
    <w:rsid w:val="00AE0D81"/>
    <w:rsid w:val="00AE10B5"/>
    <w:rsid w:val="00AE347B"/>
    <w:rsid w:val="00AE3D1F"/>
    <w:rsid w:val="00AE4E0B"/>
    <w:rsid w:val="00AE4EF9"/>
    <w:rsid w:val="00AE5093"/>
    <w:rsid w:val="00AE526D"/>
    <w:rsid w:val="00AE5868"/>
    <w:rsid w:val="00AE5B7F"/>
    <w:rsid w:val="00AE6AB7"/>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A4C"/>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BEF"/>
    <w:rsid w:val="00B67091"/>
    <w:rsid w:val="00B72351"/>
    <w:rsid w:val="00B73BF7"/>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53F0"/>
    <w:rsid w:val="00C0675C"/>
    <w:rsid w:val="00C06855"/>
    <w:rsid w:val="00C07751"/>
    <w:rsid w:val="00C1218A"/>
    <w:rsid w:val="00C126DE"/>
    <w:rsid w:val="00C1278B"/>
    <w:rsid w:val="00C1468B"/>
    <w:rsid w:val="00C1697C"/>
    <w:rsid w:val="00C22DDA"/>
    <w:rsid w:val="00C239D8"/>
    <w:rsid w:val="00C23BC6"/>
    <w:rsid w:val="00C24060"/>
    <w:rsid w:val="00C241AD"/>
    <w:rsid w:val="00C26C54"/>
    <w:rsid w:val="00C273BA"/>
    <w:rsid w:val="00C301A0"/>
    <w:rsid w:val="00C30962"/>
    <w:rsid w:val="00C31211"/>
    <w:rsid w:val="00C3142A"/>
    <w:rsid w:val="00C32CDD"/>
    <w:rsid w:val="00C3329B"/>
    <w:rsid w:val="00C33DC5"/>
    <w:rsid w:val="00C34AC3"/>
    <w:rsid w:val="00C359DB"/>
    <w:rsid w:val="00C369E3"/>
    <w:rsid w:val="00C369F9"/>
    <w:rsid w:val="00C37C48"/>
    <w:rsid w:val="00C37DF8"/>
    <w:rsid w:val="00C40F74"/>
    <w:rsid w:val="00C41131"/>
    <w:rsid w:val="00C42147"/>
    <w:rsid w:val="00C42FCC"/>
    <w:rsid w:val="00C432F3"/>
    <w:rsid w:val="00C44C35"/>
    <w:rsid w:val="00C45096"/>
    <w:rsid w:val="00C455A7"/>
    <w:rsid w:val="00C457AD"/>
    <w:rsid w:val="00C45E01"/>
    <w:rsid w:val="00C46F19"/>
    <w:rsid w:val="00C50C06"/>
    <w:rsid w:val="00C51657"/>
    <w:rsid w:val="00C52356"/>
    <w:rsid w:val="00C5392A"/>
    <w:rsid w:val="00C5556A"/>
    <w:rsid w:val="00C5668D"/>
    <w:rsid w:val="00C62F9D"/>
    <w:rsid w:val="00C651FA"/>
    <w:rsid w:val="00C66AF3"/>
    <w:rsid w:val="00C67F24"/>
    <w:rsid w:val="00C72835"/>
    <w:rsid w:val="00C72BE6"/>
    <w:rsid w:val="00C7446A"/>
    <w:rsid w:val="00C756E2"/>
    <w:rsid w:val="00C76E22"/>
    <w:rsid w:val="00C80192"/>
    <w:rsid w:val="00C81DBC"/>
    <w:rsid w:val="00C82B9A"/>
    <w:rsid w:val="00C859A7"/>
    <w:rsid w:val="00C85F02"/>
    <w:rsid w:val="00C87447"/>
    <w:rsid w:val="00C90833"/>
    <w:rsid w:val="00C911E7"/>
    <w:rsid w:val="00C9235F"/>
    <w:rsid w:val="00C931A8"/>
    <w:rsid w:val="00C933AC"/>
    <w:rsid w:val="00C935DE"/>
    <w:rsid w:val="00C9721B"/>
    <w:rsid w:val="00C974B0"/>
    <w:rsid w:val="00CA23A7"/>
    <w:rsid w:val="00CA33C2"/>
    <w:rsid w:val="00CA7FED"/>
    <w:rsid w:val="00CB2389"/>
    <w:rsid w:val="00CB2843"/>
    <w:rsid w:val="00CB6E09"/>
    <w:rsid w:val="00CB77B4"/>
    <w:rsid w:val="00CC0956"/>
    <w:rsid w:val="00CC1315"/>
    <w:rsid w:val="00CC3C52"/>
    <w:rsid w:val="00CC3F8E"/>
    <w:rsid w:val="00CC4B3F"/>
    <w:rsid w:val="00CC5AB0"/>
    <w:rsid w:val="00CC7A82"/>
    <w:rsid w:val="00CD1387"/>
    <w:rsid w:val="00CD3581"/>
    <w:rsid w:val="00CD369A"/>
    <w:rsid w:val="00CD428D"/>
    <w:rsid w:val="00CD53F9"/>
    <w:rsid w:val="00CD5DA2"/>
    <w:rsid w:val="00CD7AA1"/>
    <w:rsid w:val="00CD7C6F"/>
    <w:rsid w:val="00CE085A"/>
    <w:rsid w:val="00CE3C95"/>
    <w:rsid w:val="00CE41AB"/>
    <w:rsid w:val="00CE41D6"/>
    <w:rsid w:val="00CE4493"/>
    <w:rsid w:val="00CE6059"/>
    <w:rsid w:val="00CE7C7C"/>
    <w:rsid w:val="00CF2841"/>
    <w:rsid w:val="00CF6504"/>
    <w:rsid w:val="00CF6566"/>
    <w:rsid w:val="00CF68FE"/>
    <w:rsid w:val="00CF72C5"/>
    <w:rsid w:val="00D027B2"/>
    <w:rsid w:val="00D0285C"/>
    <w:rsid w:val="00D046B2"/>
    <w:rsid w:val="00D129F2"/>
    <w:rsid w:val="00D13F5C"/>
    <w:rsid w:val="00D146AD"/>
    <w:rsid w:val="00D22879"/>
    <w:rsid w:val="00D228EA"/>
    <w:rsid w:val="00D23EC8"/>
    <w:rsid w:val="00D24717"/>
    <w:rsid w:val="00D25A6D"/>
    <w:rsid w:val="00D2683D"/>
    <w:rsid w:val="00D301F8"/>
    <w:rsid w:val="00D313D5"/>
    <w:rsid w:val="00D32D69"/>
    <w:rsid w:val="00D336D6"/>
    <w:rsid w:val="00D3439C"/>
    <w:rsid w:val="00D3516C"/>
    <w:rsid w:val="00D35DE5"/>
    <w:rsid w:val="00D3701C"/>
    <w:rsid w:val="00D370F8"/>
    <w:rsid w:val="00D37E5B"/>
    <w:rsid w:val="00D408E2"/>
    <w:rsid w:val="00D42032"/>
    <w:rsid w:val="00D46383"/>
    <w:rsid w:val="00D46926"/>
    <w:rsid w:val="00D47015"/>
    <w:rsid w:val="00D4753E"/>
    <w:rsid w:val="00D51D2B"/>
    <w:rsid w:val="00D5557D"/>
    <w:rsid w:val="00D57FEF"/>
    <w:rsid w:val="00D6006C"/>
    <w:rsid w:val="00D61182"/>
    <w:rsid w:val="00D6144D"/>
    <w:rsid w:val="00D61835"/>
    <w:rsid w:val="00D61F2B"/>
    <w:rsid w:val="00D64470"/>
    <w:rsid w:val="00D659D5"/>
    <w:rsid w:val="00D6663A"/>
    <w:rsid w:val="00D66CD6"/>
    <w:rsid w:val="00D66F8F"/>
    <w:rsid w:val="00D673DD"/>
    <w:rsid w:val="00D67926"/>
    <w:rsid w:val="00D67F3C"/>
    <w:rsid w:val="00D67FA3"/>
    <w:rsid w:val="00D70700"/>
    <w:rsid w:val="00D70E71"/>
    <w:rsid w:val="00D7158F"/>
    <w:rsid w:val="00D72491"/>
    <w:rsid w:val="00D766F2"/>
    <w:rsid w:val="00D77E56"/>
    <w:rsid w:val="00D8033A"/>
    <w:rsid w:val="00D8255A"/>
    <w:rsid w:val="00D84BDB"/>
    <w:rsid w:val="00D85059"/>
    <w:rsid w:val="00D8714A"/>
    <w:rsid w:val="00D90F36"/>
    <w:rsid w:val="00D95098"/>
    <w:rsid w:val="00DA13EC"/>
    <w:rsid w:val="00DA2A22"/>
    <w:rsid w:val="00DA3D48"/>
    <w:rsid w:val="00DA4A4D"/>
    <w:rsid w:val="00DA4ED0"/>
    <w:rsid w:val="00DA577F"/>
    <w:rsid w:val="00DA5D24"/>
    <w:rsid w:val="00DA5E7A"/>
    <w:rsid w:val="00DA7064"/>
    <w:rsid w:val="00DB1DC4"/>
    <w:rsid w:val="00DB2723"/>
    <w:rsid w:val="00DB5F3B"/>
    <w:rsid w:val="00DB60A7"/>
    <w:rsid w:val="00DB6E03"/>
    <w:rsid w:val="00DB78A4"/>
    <w:rsid w:val="00DC128B"/>
    <w:rsid w:val="00DC301A"/>
    <w:rsid w:val="00DC3248"/>
    <w:rsid w:val="00DC5E5D"/>
    <w:rsid w:val="00DD0067"/>
    <w:rsid w:val="00DD360B"/>
    <w:rsid w:val="00DE1113"/>
    <w:rsid w:val="00DE1203"/>
    <w:rsid w:val="00DE1C64"/>
    <w:rsid w:val="00DE2187"/>
    <w:rsid w:val="00DE3058"/>
    <w:rsid w:val="00DE5D66"/>
    <w:rsid w:val="00DF0B54"/>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2A4"/>
    <w:rsid w:val="00E3764D"/>
    <w:rsid w:val="00E37FF7"/>
    <w:rsid w:val="00E41A79"/>
    <w:rsid w:val="00E43601"/>
    <w:rsid w:val="00E43B92"/>
    <w:rsid w:val="00E43C00"/>
    <w:rsid w:val="00E4498F"/>
    <w:rsid w:val="00E449A0"/>
    <w:rsid w:val="00E44ACF"/>
    <w:rsid w:val="00E457E1"/>
    <w:rsid w:val="00E4760B"/>
    <w:rsid w:val="00E51E0B"/>
    <w:rsid w:val="00E51FE3"/>
    <w:rsid w:val="00E53D72"/>
    <w:rsid w:val="00E53FF2"/>
    <w:rsid w:val="00E56370"/>
    <w:rsid w:val="00E569F7"/>
    <w:rsid w:val="00E60263"/>
    <w:rsid w:val="00E6068D"/>
    <w:rsid w:val="00E6171A"/>
    <w:rsid w:val="00E61ABC"/>
    <w:rsid w:val="00E62938"/>
    <w:rsid w:val="00E632AB"/>
    <w:rsid w:val="00E63913"/>
    <w:rsid w:val="00E63E24"/>
    <w:rsid w:val="00E6732C"/>
    <w:rsid w:val="00E71F49"/>
    <w:rsid w:val="00E71F82"/>
    <w:rsid w:val="00E733AC"/>
    <w:rsid w:val="00E744F5"/>
    <w:rsid w:val="00E7541A"/>
    <w:rsid w:val="00E80FB9"/>
    <w:rsid w:val="00E81162"/>
    <w:rsid w:val="00E837DC"/>
    <w:rsid w:val="00E856E3"/>
    <w:rsid w:val="00E85963"/>
    <w:rsid w:val="00E90CC0"/>
    <w:rsid w:val="00E91C06"/>
    <w:rsid w:val="00E92DAC"/>
    <w:rsid w:val="00E93B9F"/>
    <w:rsid w:val="00E94574"/>
    <w:rsid w:val="00E97F08"/>
    <w:rsid w:val="00EA164D"/>
    <w:rsid w:val="00EA5261"/>
    <w:rsid w:val="00EA5368"/>
    <w:rsid w:val="00EA7399"/>
    <w:rsid w:val="00EA78A1"/>
    <w:rsid w:val="00EA7C13"/>
    <w:rsid w:val="00EB3537"/>
    <w:rsid w:val="00EB4F96"/>
    <w:rsid w:val="00EB6E9F"/>
    <w:rsid w:val="00EB792E"/>
    <w:rsid w:val="00EC1184"/>
    <w:rsid w:val="00EC23ED"/>
    <w:rsid w:val="00EC3340"/>
    <w:rsid w:val="00EC588E"/>
    <w:rsid w:val="00EC7833"/>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327"/>
    <w:rsid w:val="00F03D4B"/>
    <w:rsid w:val="00F07CDF"/>
    <w:rsid w:val="00F103DF"/>
    <w:rsid w:val="00F12D8F"/>
    <w:rsid w:val="00F13489"/>
    <w:rsid w:val="00F15513"/>
    <w:rsid w:val="00F15776"/>
    <w:rsid w:val="00F157AD"/>
    <w:rsid w:val="00F15BD1"/>
    <w:rsid w:val="00F17ED0"/>
    <w:rsid w:val="00F200EF"/>
    <w:rsid w:val="00F206C0"/>
    <w:rsid w:val="00F20982"/>
    <w:rsid w:val="00F22354"/>
    <w:rsid w:val="00F245B5"/>
    <w:rsid w:val="00F247A4"/>
    <w:rsid w:val="00F247B3"/>
    <w:rsid w:val="00F24C0D"/>
    <w:rsid w:val="00F25A16"/>
    <w:rsid w:val="00F30098"/>
    <w:rsid w:val="00F308A1"/>
    <w:rsid w:val="00F3222E"/>
    <w:rsid w:val="00F32535"/>
    <w:rsid w:val="00F32705"/>
    <w:rsid w:val="00F333AE"/>
    <w:rsid w:val="00F35465"/>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5704"/>
    <w:rsid w:val="00F57298"/>
    <w:rsid w:val="00F57C47"/>
    <w:rsid w:val="00F603DC"/>
    <w:rsid w:val="00F61641"/>
    <w:rsid w:val="00F6472E"/>
    <w:rsid w:val="00F647CE"/>
    <w:rsid w:val="00F64998"/>
    <w:rsid w:val="00F662B0"/>
    <w:rsid w:val="00F66EBA"/>
    <w:rsid w:val="00F70CE3"/>
    <w:rsid w:val="00F71272"/>
    <w:rsid w:val="00F73740"/>
    <w:rsid w:val="00F73D3F"/>
    <w:rsid w:val="00F747DD"/>
    <w:rsid w:val="00F75152"/>
    <w:rsid w:val="00F76A64"/>
    <w:rsid w:val="00F77FE5"/>
    <w:rsid w:val="00F80562"/>
    <w:rsid w:val="00F807B5"/>
    <w:rsid w:val="00F81375"/>
    <w:rsid w:val="00F820E7"/>
    <w:rsid w:val="00F83C69"/>
    <w:rsid w:val="00F84837"/>
    <w:rsid w:val="00F84CA1"/>
    <w:rsid w:val="00F851BF"/>
    <w:rsid w:val="00F86382"/>
    <w:rsid w:val="00F8747C"/>
    <w:rsid w:val="00F904A3"/>
    <w:rsid w:val="00F90645"/>
    <w:rsid w:val="00F909C8"/>
    <w:rsid w:val="00F91EEF"/>
    <w:rsid w:val="00F93541"/>
    <w:rsid w:val="00F935CF"/>
    <w:rsid w:val="00F95079"/>
    <w:rsid w:val="00F954F7"/>
    <w:rsid w:val="00F95C94"/>
    <w:rsid w:val="00F97170"/>
    <w:rsid w:val="00F9755E"/>
    <w:rsid w:val="00FA0670"/>
    <w:rsid w:val="00FA096F"/>
    <w:rsid w:val="00FB0167"/>
    <w:rsid w:val="00FB0D70"/>
    <w:rsid w:val="00FB0FA0"/>
    <w:rsid w:val="00FB1E5D"/>
    <w:rsid w:val="00FB414E"/>
    <w:rsid w:val="00FB5936"/>
    <w:rsid w:val="00FB61B0"/>
    <w:rsid w:val="00FC013E"/>
    <w:rsid w:val="00FC1D53"/>
    <w:rsid w:val="00FC2892"/>
    <w:rsid w:val="00FC2D7C"/>
    <w:rsid w:val="00FC3963"/>
    <w:rsid w:val="00FC3F54"/>
    <w:rsid w:val="00FC4378"/>
    <w:rsid w:val="00FC46BD"/>
    <w:rsid w:val="00FC5F93"/>
    <w:rsid w:val="00FC600C"/>
    <w:rsid w:val="00FC640C"/>
    <w:rsid w:val="00FC6C11"/>
    <w:rsid w:val="00FC771A"/>
    <w:rsid w:val="00FD11BB"/>
    <w:rsid w:val="00FD3470"/>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504"/>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695710"/>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CF650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CF6504"/>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695710"/>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4688606">
      <w:bodyDiv w:val="1"/>
      <w:marLeft w:val="0"/>
      <w:marRight w:val="0"/>
      <w:marTop w:val="0"/>
      <w:marBottom w:val="0"/>
      <w:divBdr>
        <w:top w:val="none" w:sz="0" w:space="0" w:color="auto"/>
        <w:left w:val="none" w:sz="0" w:space="0" w:color="auto"/>
        <w:bottom w:val="none" w:sz="0" w:space="0" w:color="auto"/>
        <w:right w:val="none" w:sz="0" w:space="0" w:color="auto"/>
      </w:divBdr>
    </w:div>
    <w:div w:id="122776110">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39725850">
      <w:bodyDiv w:val="1"/>
      <w:marLeft w:val="0"/>
      <w:marRight w:val="0"/>
      <w:marTop w:val="0"/>
      <w:marBottom w:val="0"/>
      <w:divBdr>
        <w:top w:val="none" w:sz="0" w:space="0" w:color="auto"/>
        <w:left w:val="none" w:sz="0" w:space="0" w:color="auto"/>
        <w:bottom w:val="none" w:sz="0" w:space="0" w:color="auto"/>
        <w:right w:val="none" w:sz="0" w:space="0" w:color="auto"/>
      </w:divBdr>
      <w:divsChild>
        <w:div w:id="489564676">
          <w:marLeft w:val="1267"/>
          <w:marRight w:val="0"/>
          <w:marTop w:val="100"/>
          <w:marBottom w:val="0"/>
          <w:divBdr>
            <w:top w:val="none" w:sz="0" w:space="0" w:color="auto"/>
            <w:left w:val="none" w:sz="0" w:space="0" w:color="auto"/>
            <w:bottom w:val="none" w:sz="0" w:space="0" w:color="auto"/>
            <w:right w:val="none" w:sz="0" w:space="0" w:color="auto"/>
          </w:divBdr>
        </w:div>
        <w:div w:id="204682548">
          <w:marLeft w:val="1267"/>
          <w:marRight w:val="0"/>
          <w:marTop w:val="100"/>
          <w:marBottom w:val="0"/>
          <w:divBdr>
            <w:top w:val="none" w:sz="0" w:space="0" w:color="auto"/>
            <w:left w:val="none" w:sz="0" w:space="0" w:color="auto"/>
            <w:bottom w:val="none" w:sz="0" w:space="0" w:color="auto"/>
            <w:right w:val="none" w:sz="0" w:space="0" w:color="auto"/>
          </w:divBdr>
        </w:div>
        <w:div w:id="398016346">
          <w:marLeft w:val="1267"/>
          <w:marRight w:val="0"/>
          <w:marTop w:val="100"/>
          <w:marBottom w:val="0"/>
          <w:divBdr>
            <w:top w:val="none" w:sz="0" w:space="0" w:color="auto"/>
            <w:left w:val="none" w:sz="0" w:space="0" w:color="auto"/>
            <w:bottom w:val="none" w:sz="0" w:space="0" w:color="auto"/>
            <w:right w:val="none" w:sz="0" w:space="0" w:color="auto"/>
          </w:divBdr>
        </w:div>
        <w:div w:id="22563403">
          <w:marLeft w:val="1267"/>
          <w:marRight w:val="0"/>
          <w:marTop w:val="100"/>
          <w:marBottom w:val="0"/>
          <w:divBdr>
            <w:top w:val="none" w:sz="0" w:space="0" w:color="auto"/>
            <w:left w:val="none" w:sz="0" w:space="0" w:color="auto"/>
            <w:bottom w:val="none" w:sz="0" w:space="0" w:color="auto"/>
            <w:right w:val="none" w:sz="0" w:space="0" w:color="auto"/>
          </w:divBdr>
        </w:div>
        <w:div w:id="2042047115">
          <w:marLeft w:val="1267"/>
          <w:marRight w:val="0"/>
          <w:marTop w:val="100"/>
          <w:marBottom w:val="0"/>
          <w:divBdr>
            <w:top w:val="none" w:sz="0" w:space="0" w:color="auto"/>
            <w:left w:val="none" w:sz="0" w:space="0" w:color="auto"/>
            <w:bottom w:val="none" w:sz="0" w:space="0" w:color="auto"/>
            <w:right w:val="none" w:sz="0" w:space="0" w:color="auto"/>
          </w:divBdr>
        </w:div>
      </w:divsChild>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4447419">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2468660">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547536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www.e-attestations.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A4683"/>
    <w:rsid w:val="000C586F"/>
    <w:rsid w:val="000D7BD4"/>
    <w:rsid w:val="001A5CB1"/>
    <w:rsid w:val="00215B7D"/>
    <w:rsid w:val="002476F0"/>
    <w:rsid w:val="00275683"/>
    <w:rsid w:val="002857E6"/>
    <w:rsid w:val="002F4D66"/>
    <w:rsid w:val="002F6033"/>
    <w:rsid w:val="00362189"/>
    <w:rsid w:val="003905AC"/>
    <w:rsid w:val="003A078C"/>
    <w:rsid w:val="003A781B"/>
    <w:rsid w:val="00413BBD"/>
    <w:rsid w:val="004244C6"/>
    <w:rsid w:val="004511F8"/>
    <w:rsid w:val="004550BB"/>
    <w:rsid w:val="004C11D3"/>
    <w:rsid w:val="004F24EE"/>
    <w:rsid w:val="00504585"/>
    <w:rsid w:val="00545D9E"/>
    <w:rsid w:val="00552C50"/>
    <w:rsid w:val="00556E79"/>
    <w:rsid w:val="00567DB9"/>
    <w:rsid w:val="00576896"/>
    <w:rsid w:val="00596B82"/>
    <w:rsid w:val="005A5B5C"/>
    <w:rsid w:val="005C0766"/>
    <w:rsid w:val="005C36AE"/>
    <w:rsid w:val="005D1AA5"/>
    <w:rsid w:val="006074F4"/>
    <w:rsid w:val="00610B92"/>
    <w:rsid w:val="00637767"/>
    <w:rsid w:val="00683A6B"/>
    <w:rsid w:val="006A542F"/>
    <w:rsid w:val="006C5B0D"/>
    <w:rsid w:val="006D5DE2"/>
    <w:rsid w:val="006E5D2C"/>
    <w:rsid w:val="006F3A0D"/>
    <w:rsid w:val="0070399F"/>
    <w:rsid w:val="00704FBB"/>
    <w:rsid w:val="007150D0"/>
    <w:rsid w:val="00721085"/>
    <w:rsid w:val="00722C37"/>
    <w:rsid w:val="00753022"/>
    <w:rsid w:val="00775956"/>
    <w:rsid w:val="007F4AA3"/>
    <w:rsid w:val="007F7CC1"/>
    <w:rsid w:val="008E2AC3"/>
    <w:rsid w:val="00917C71"/>
    <w:rsid w:val="00932C9F"/>
    <w:rsid w:val="00A00203"/>
    <w:rsid w:val="00A10CEC"/>
    <w:rsid w:val="00A318F4"/>
    <w:rsid w:val="00A33497"/>
    <w:rsid w:val="00A53EAC"/>
    <w:rsid w:val="00A55AD9"/>
    <w:rsid w:val="00B42074"/>
    <w:rsid w:val="00BD3B89"/>
    <w:rsid w:val="00BE44F1"/>
    <w:rsid w:val="00BE62B0"/>
    <w:rsid w:val="00C5392A"/>
    <w:rsid w:val="00C67776"/>
    <w:rsid w:val="00CE719F"/>
    <w:rsid w:val="00D401D6"/>
    <w:rsid w:val="00DB2E2E"/>
    <w:rsid w:val="00DC63CD"/>
    <w:rsid w:val="00DD360B"/>
    <w:rsid w:val="00E10C0F"/>
    <w:rsid w:val="00E131C5"/>
    <w:rsid w:val="00E50940"/>
    <w:rsid w:val="00EA2C44"/>
    <w:rsid w:val="00EC2E2A"/>
    <w:rsid w:val="00F459E2"/>
    <w:rsid w:val="00F56AFD"/>
    <w:rsid w:val="00F747D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34</Pages>
  <Words>12689</Words>
  <Characters>69794</Characters>
  <Application>Microsoft Office Word</Application>
  <DocSecurity>0</DocSecurity>
  <Lines>581</Lines>
  <Paragraphs>164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82319</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SALAMI Axelle</cp:lastModifiedBy>
  <cp:revision>92</cp:revision>
  <cp:lastPrinted>2024-08-21T00:23:00Z</cp:lastPrinted>
  <dcterms:created xsi:type="dcterms:W3CDTF">2025-06-16T13:02:00Z</dcterms:created>
  <dcterms:modified xsi:type="dcterms:W3CDTF">2025-06-27T10:39:00Z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